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9ABB96B" w14:textId="77777777" w:rsidTr="00C76A2C">
        <w:tc>
          <w:tcPr>
            <w:tcW w:w="1620" w:type="dxa"/>
            <w:tcBorders>
              <w:bottom w:val="single" w:sz="4" w:space="0" w:color="auto"/>
            </w:tcBorders>
            <w:shd w:val="clear" w:color="auto" w:fill="FFFFFF"/>
            <w:vAlign w:val="center"/>
          </w:tcPr>
          <w:p w14:paraId="58984FD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663BCCBC" w14:textId="32C176CF" w:rsidR="00067FE2" w:rsidRDefault="00A82FF2" w:rsidP="00F44236">
            <w:pPr>
              <w:pStyle w:val="Header"/>
            </w:pPr>
            <w:hyperlink r:id="rId8" w:history="1">
              <w:r w:rsidRPr="00A82FF2">
                <w:rPr>
                  <w:rStyle w:val="Hyperlink"/>
                </w:rPr>
                <w:t>141</w:t>
              </w:r>
            </w:hyperlink>
          </w:p>
        </w:tc>
        <w:tc>
          <w:tcPr>
            <w:tcW w:w="1170" w:type="dxa"/>
            <w:tcBorders>
              <w:bottom w:val="single" w:sz="4" w:space="0" w:color="auto"/>
            </w:tcBorders>
            <w:shd w:val="clear" w:color="auto" w:fill="FFFFFF"/>
            <w:vAlign w:val="center"/>
          </w:tcPr>
          <w:p w14:paraId="1F2A3C2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3251DD83" w14:textId="77777777" w:rsidR="00067FE2" w:rsidRDefault="00AE6CF4" w:rsidP="00F44236">
            <w:pPr>
              <w:pStyle w:val="Header"/>
            </w:pPr>
            <w:r>
              <w:t xml:space="preserve">Large Load Interconnection Study </w:t>
            </w:r>
            <w:r w:rsidR="00052330">
              <w:t>Reform for Substantiated Load</w:t>
            </w:r>
          </w:p>
        </w:tc>
      </w:tr>
      <w:tr w:rsidR="00B66388" w:rsidRPr="00E01925" w14:paraId="61D5F3F1" w14:textId="77777777" w:rsidTr="00BC2D06">
        <w:trPr>
          <w:trHeight w:val="518"/>
        </w:trPr>
        <w:tc>
          <w:tcPr>
            <w:tcW w:w="2880" w:type="dxa"/>
            <w:gridSpan w:val="2"/>
            <w:shd w:val="clear" w:color="auto" w:fill="FFFFFF"/>
            <w:vAlign w:val="center"/>
          </w:tcPr>
          <w:p w14:paraId="1BF4F4A5" w14:textId="47762CEA" w:rsidR="00B66388" w:rsidRPr="00E01925" w:rsidRDefault="00B66388" w:rsidP="00B663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F5A2F51" w14:textId="3E340E8F" w:rsidR="00B66388" w:rsidRPr="00E01925" w:rsidRDefault="00B66388" w:rsidP="00B66388">
            <w:pPr>
              <w:pStyle w:val="NormalArial"/>
              <w:spacing w:before="120" w:after="120"/>
            </w:pPr>
            <w:r>
              <w:t>February 5, 2026</w:t>
            </w:r>
          </w:p>
        </w:tc>
      </w:tr>
      <w:tr w:rsidR="00B66388" w:rsidRPr="00E01925" w14:paraId="459CC284" w14:textId="77777777" w:rsidTr="00BC2D06">
        <w:trPr>
          <w:trHeight w:val="518"/>
        </w:trPr>
        <w:tc>
          <w:tcPr>
            <w:tcW w:w="2880" w:type="dxa"/>
            <w:gridSpan w:val="2"/>
            <w:shd w:val="clear" w:color="auto" w:fill="FFFFFF"/>
            <w:vAlign w:val="center"/>
          </w:tcPr>
          <w:p w14:paraId="7784EB48" w14:textId="7B21C5B2" w:rsidR="00B66388" w:rsidRPr="00E01925" w:rsidRDefault="00B66388" w:rsidP="00B66388">
            <w:pPr>
              <w:pStyle w:val="Header"/>
              <w:spacing w:before="120" w:after="120"/>
              <w:rPr>
                <w:bCs w:val="0"/>
              </w:rPr>
            </w:pPr>
            <w:r>
              <w:rPr>
                <w:bCs w:val="0"/>
              </w:rPr>
              <w:t>Action</w:t>
            </w:r>
          </w:p>
        </w:tc>
        <w:tc>
          <w:tcPr>
            <w:tcW w:w="7560" w:type="dxa"/>
            <w:gridSpan w:val="2"/>
            <w:vAlign w:val="center"/>
          </w:tcPr>
          <w:p w14:paraId="41431581" w14:textId="59AA2BF5" w:rsidR="00B66388" w:rsidRDefault="00B66388" w:rsidP="00B66388">
            <w:pPr>
              <w:pStyle w:val="NormalArial"/>
              <w:spacing w:before="120" w:after="120"/>
            </w:pPr>
            <w:r>
              <w:t>Tabled</w:t>
            </w:r>
          </w:p>
        </w:tc>
      </w:tr>
      <w:tr w:rsidR="00B66388" w:rsidRPr="00E01925" w14:paraId="43C1AC1E" w14:textId="77777777" w:rsidTr="00BC2D06">
        <w:trPr>
          <w:trHeight w:val="518"/>
        </w:trPr>
        <w:tc>
          <w:tcPr>
            <w:tcW w:w="2880" w:type="dxa"/>
            <w:gridSpan w:val="2"/>
            <w:shd w:val="clear" w:color="auto" w:fill="FFFFFF"/>
            <w:vAlign w:val="center"/>
          </w:tcPr>
          <w:p w14:paraId="09C9B0F7" w14:textId="70653E3A" w:rsidR="00B66388" w:rsidRPr="00E01925" w:rsidRDefault="00B66388" w:rsidP="00B66388">
            <w:pPr>
              <w:pStyle w:val="Header"/>
              <w:spacing w:before="120" w:after="120"/>
              <w:rPr>
                <w:bCs w:val="0"/>
              </w:rPr>
            </w:pPr>
            <w:r>
              <w:t xml:space="preserve">Timeline </w:t>
            </w:r>
          </w:p>
        </w:tc>
        <w:tc>
          <w:tcPr>
            <w:tcW w:w="7560" w:type="dxa"/>
            <w:gridSpan w:val="2"/>
            <w:vAlign w:val="center"/>
          </w:tcPr>
          <w:p w14:paraId="1996A842" w14:textId="77112A4F" w:rsidR="00B66388" w:rsidRDefault="00B66388" w:rsidP="00B66388">
            <w:pPr>
              <w:pStyle w:val="NormalArial"/>
              <w:spacing w:before="120" w:after="120"/>
            </w:pPr>
            <w:r>
              <w:t>Normal</w:t>
            </w:r>
          </w:p>
        </w:tc>
      </w:tr>
      <w:tr w:rsidR="00B66388" w:rsidRPr="00E01925" w14:paraId="58665D50" w14:textId="77777777" w:rsidTr="00BC2D06">
        <w:trPr>
          <w:trHeight w:val="518"/>
        </w:trPr>
        <w:tc>
          <w:tcPr>
            <w:tcW w:w="2880" w:type="dxa"/>
            <w:gridSpan w:val="2"/>
            <w:shd w:val="clear" w:color="auto" w:fill="FFFFFF"/>
            <w:vAlign w:val="center"/>
          </w:tcPr>
          <w:p w14:paraId="1F54DA06" w14:textId="6891009F" w:rsidR="00B66388" w:rsidRPr="00E01925" w:rsidRDefault="00B66388" w:rsidP="00B66388">
            <w:pPr>
              <w:pStyle w:val="Header"/>
              <w:spacing w:before="120" w:after="120"/>
              <w:rPr>
                <w:bCs w:val="0"/>
              </w:rPr>
            </w:pPr>
            <w:r>
              <w:t xml:space="preserve">Proposed </w:t>
            </w:r>
            <w:r w:rsidRPr="00EE1A0D">
              <w:t>Effective Date</w:t>
            </w:r>
          </w:p>
        </w:tc>
        <w:tc>
          <w:tcPr>
            <w:tcW w:w="7560" w:type="dxa"/>
            <w:gridSpan w:val="2"/>
            <w:vAlign w:val="center"/>
          </w:tcPr>
          <w:p w14:paraId="153CCBE2" w14:textId="1DD1D192" w:rsidR="00B66388" w:rsidRDefault="00B66388" w:rsidP="00B66388">
            <w:pPr>
              <w:pStyle w:val="NormalArial"/>
              <w:spacing w:before="120" w:after="120"/>
            </w:pPr>
            <w:r>
              <w:t>To be determined</w:t>
            </w:r>
          </w:p>
        </w:tc>
      </w:tr>
      <w:tr w:rsidR="00B66388" w:rsidRPr="00E01925" w14:paraId="0BD9509A" w14:textId="77777777" w:rsidTr="00BC2D06">
        <w:trPr>
          <w:trHeight w:val="518"/>
        </w:trPr>
        <w:tc>
          <w:tcPr>
            <w:tcW w:w="2880" w:type="dxa"/>
            <w:gridSpan w:val="2"/>
            <w:shd w:val="clear" w:color="auto" w:fill="FFFFFF"/>
            <w:vAlign w:val="center"/>
          </w:tcPr>
          <w:p w14:paraId="24DBC0EC" w14:textId="1561808B" w:rsidR="00B66388" w:rsidRPr="00E01925" w:rsidRDefault="00B66388" w:rsidP="00B66388">
            <w:pPr>
              <w:pStyle w:val="Header"/>
              <w:spacing w:before="120" w:after="120"/>
              <w:rPr>
                <w:bCs w:val="0"/>
              </w:rPr>
            </w:pPr>
            <w:r w:rsidRPr="00EE1A0D">
              <w:t>Priority and Rank Assigned</w:t>
            </w:r>
          </w:p>
        </w:tc>
        <w:tc>
          <w:tcPr>
            <w:tcW w:w="7560" w:type="dxa"/>
            <w:gridSpan w:val="2"/>
            <w:vAlign w:val="center"/>
          </w:tcPr>
          <w:p w14:paraId="1D84D482" w14:textId="588D184E" w:rsidR="00B66388" w:rsidRDefault="00B66388" w:rsidP="00B66388">
            <w:pPr>
              <w:pStyle w:val="NormalArial"/>
              <w:spacing w:before="120" w:after="120"/>
            </w:pPr>
            <w:r>
              <w:t>To be determined</w:t>
            </w:r>
          </w:p>
        </w:tc>
      </w:tr>
      <w:tr w:rsidR="009D17F0" w14:paraId="24ACBA2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05F2A0E" w14:textId="77777777" w:rsidR="009D17F0" w:rsidRDefault="005E1113" w:rsidP="00C76A2C">
            <w:pPr>
              <w:pStyle w:val="Header"/>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DDD0F9B" w14:textId="320DFD26" w:rsidR="009D17F0" w:rsidRPr="00FB509B" w:rsidRDefault="00052330" w:rsidP="00F44236">
            <w:pPr>
              <w:pStyle w:val="NormalArial"/>
            </w:pPr>
            <w:r>
              <w:t xml:space="preserve">9.3.1, Large Load </w:t>
            </w:r>
            <w:r w:rsidR="001F3820">
              <w:t>Interconnection</w:t>
            </w:r>
            <w:r>
              <w:t xml:space="preserve"> Study (LLIS)</w:t>
            </w:r>
          </w:p>
        </w:tc>
      </w:tr>
      <w:tr w:rsidR="00C9766A" w14:paraId="4974E96D" w14:textId="77777777" w:rsidTr="00BC2D06">
        <w:trPr>
          <w:trHeight w:val="518"/>
        </w:trPr>
        <w:tc>
          <w:tcPr>
            <w:tcW w:w="2880" w:type="dxa"/>
            <w:gridSpan w:val="2"/>
            <w:tcBorders>
              <w:bottom w:val="single" w:sz="4" w:space="0" w:color="auto"/>
            </w:tcBorders>
            <w:shd w:val="clear" w:color="auto" w:fill="FFFFFF"/>
            <w:vAlign w:val="center"/>
          </w:tcPr>
          <w:p w14:paraId="116F1669"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DBB6740" w14:textId="517CC70B" w:rsidR="00C9766A" w:rsidRPr="00FB509B" w:rsidRDefault="006328F7" w:rsidP="00C76A2C">
            <w:pPr>
              <w:pStyle w:val="NormalArial"/>
            </w:pPr>
            <w:r>
              <w:t>None</w:t>
            </w:r>
          </w:p>
        </w:tc>
      </w:tr>
      <w:tr w:rsidR="009D17F0" w14:paraId="45B2AE08" w14:textId="77777777" w:rsidTr="00BC2D06">
        <w:trPr>
          <w:trHeight w:val="518"/>
        </w:trPr>
        <w:tc>
          <w:tcPr>
            <w:tcW w:w="2880" w:type="dxa"/>
            <w:gridSpan w:val="2"/>
            <w:tcBorders>
              <w:bottom w:val="single" w:sz="4" w:space="0" w:color="auto"/>
            </w:tcBorders>
            <w:shd w:val="clear" w:color="auto" w:fill="FFFFFF"/>
            <w:vAlign w:val="center"/>
          </w:tcPr>
          <w:p w14:paraId="252BD91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E33D658" w14:textId="2ED63F91" w:rsidR="009D17F0" w:rsidRPr="00FB509B" w:rsidRDefault="00294B3F" w:rsidP="00A82FF2">
            <w:pPr>
              <w:pStyle w:val="NormalArial"/>
              <w:spacing w:before="120" w:after="120"/>
            </w:pPr>
            <w:r>
              <w:t>This Planning Guide Revision Request (PGRR) enable</w:t>
            </w:r>
            <w:r w:rsidR="006328F7">
              <w:t>s</w:t>
            </w:r>
            <w:r>
              <w:t xml:space="preserve"> more efficient Large Load studies, approvals, and subsequent transmission planning by allowing a Regional Planning Group (RPG) review to be used in place of a separate </w:t>
            </w:r>
            <w:r w:rsidR="006328F7">
              <w:t>Large Load Interconnection Study (</w:t>
            </w:r>
            <w:r>
              <w:t>LLIS</w:t>
            </w:r>
            <w:r w:rsidR="006328F7">
              <w:t>)</w:t>
            </w:r>
            <w:r>
              <w:t xml:space="preserve"> when evaluating a</w:t>
            </w:r>
            <w:r w:rsidR="006328F7">
              <w:t xml:space="preserve"> substantiated</w:t>
            </w:r>
            <w:r>
              <w:t xml:space="preserve"> Large Load interconnection.</w:t>
            </w:r>
          </w:p>
        </w:tc>
      </w:tr>
      <w:tr w:rsidR="009D17F0" w14:paraId="1A8ED8BE" w14:textId="77777777" w:rsidTr="00625E5D">
        <w:trPr>
          <w:trHeight w:val="518"/>
        </w:trPr>
        <w:tc>
          <w:tcPr>
            <w:tcW w:w="2880" w:type="dxa"/>
            <w:gridSpan w:val="2"/>
            <w:shd w:val="clear" w:color="auto" w:fill="FFFFFF"/>
            <w:vAlign w:val="center"/>
          </w:tcPr>
          <w:p w14:paraId="72CB4E5B" w14:textId="77777777" w:rsidR="009D17F0" w:rsidRDefault="009D17F0" w:rsidP="00F44236">
            <w:pPr>
              <w:pStyle w:val="Header"/>
            </w:pPr>
            <w:r>
              <w:t>Reason for Revision</w:t>
            </w:r>
          </w:p>
        </w:tc>
        <w:tc>
          <w:tcPr>
            <w:tcW w:w="7560" w:type="dxa"/>
            <w:gridSpan w:val="2"/>
            <w:vAlign w:val="center"/>
          </w:tcPr>
          <w:p w14:paraId="7C89F702" w14:textId="77777777" w:rsidR="00D61F38" w:rsidRDefault="001E4317" w:rsidP="00D61F38">
            <w:pPr>
              <w:pStyle w:val="NormalArial"/>
              <w:tabs>
                <w:tab w:val="left" w:pos="432"/>
              </w:tabs>
              <w:spacing w:before="120"/>
              <w:ind w:left="432" w:hanging="432"/>
              <w:rPr>
                <w:rFonts w:cs="Arial"/>
                <w:color w:val="000000"/>
              </w:rPr>
            </w:pPr>
            <w:r>
              <w:rPr>
                <w:noProof/>
              </w:rPr>
              <w:pict w14:anchorId="15AC0C22">
                <v:shape id="_x0000_i1027" type="#_x0000_t75" alt="" style="width:16.8pt;height:14.4pt;visibility:visible;mso-wrap-style:square;mso-width-percent:0;mso-height-percent:0;mso-width-percent:0;mso-height-percent:0">
                  <v:imagedata r:id="rId9" o:title=""/>
                  <o:lock v:ext="edit" aspectratio="f"/>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53D614F7" w14:textId="77777777" w:rsidR="00D61F38" w:rsidRPr="00BD53C5" w:rsidRDefault="008A49E1" w:rsidP="00D61F38">
            <w:pPr>
              <w:pStyle w:val="NormalArial"/>
              <w:tabs>
                <w:tab w:val="left" w:pos="432"/>
              </w:tabs>
              <w:spacing w:before="120"/>
              <w:ind w:left="432" w:hanging="432"/>
              <w:rPr>
                <w:rFonts w:cs="Arial"/>
                <w:color w:val="000000"/>
              </w:rPr>
            </w:pPr>
            <w:r>
              <w:rPr>
                <w:noProof/>
              </w:rPr>
              <w:drawing>
                <wp:inline distT="0" distB="0" distL="0" distR="0" wp14:anchorId="750A06DA" wp14:editId="1CB5C35F">
                  <wp:extent cx="199390" cy="189865"/>
                  <wp:effectExtent l="0" t="0" r="0" b="0"/>
                  <wp:docPr id="2"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CD242D">
              <w:t xml:space="preserve">  </w:t>
            </w:r>
            <w:hyperlink r:id="rId12"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56EF30B4" w14:textId="77777777" w:rsidR="00D61F38" w:rsidRPr="00BD53C5" w:rsidRDefault="008A49E1" w:rsidP="00D61F38">
            <w:pPr>
              <w:pStyle w:val="NormalArial"/>
              <w:spacing w:before="120"/>
              <w:ind w:left="432" w:hanging="432"/>
              <w:rPr>
                <w:rFonts w:cs="Arial"/>
                <w:color w:val="000000"/>
              </w:rPr>
            </w:pPr>
            <w:r>
              <w:rPr>
                <w:noProof/>
              </w:rPr>
              <w:drawing>
                <wp:inline distT="0" distB="0" distL="0" distR="0" wp14:anchorId="0414D5D4" wp14:editId="2E5BCFFA">
                  <wp:extent cx="199390" cy="189865"/>
                  <wp:effectExtent l="0" t="0" r="0" b="0"/>
                  <wp:docPr id="3"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industry expert and an employer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312C5597" w14:textId="77777777" w:rsidR="00D61F38" w:rsidRDefault="001E4317" w:rsidP="00D61F38">
            <w:pPr>
              <w:pStyle w:val="NormalArial"/>
              <w:spacing w:before="120"/>
              <w:rPr>
                <w:iCs/>
                <w:kern w:val="24"/>
              </w:rPr>
            </w:pPr>
            <w:r>
              <w:rPr>
                <w:noProof/>
              </w:rPr>
              <w:pict w14:anchorId="454C18AB">
                <v:shape id="_x0000_i1028" type="#_x0000_t75" alt="" style="width:16.2pt;height:14.4pt;visibility:visible;mso-wrap-style:square;mso-width-percent:0;mso-height-percent:0;mso-width-percent:0;mso-height-percent:0">
                  <v:imagedata r:id="rId14" o:title=""/>
                  <o:lock v:ext="edit" aspectratio="f"/>
                </v:shape>
              </w:pict>
            </w:r>
            <w:r w:rsidR="00D61F38" w:rsidRPr="006629C8">
              <w:t xml:space="preserve">  </w:t>
            </w:r>
            <w:r w:rsidR="006C798F" w:rsidRPr="00344591">
              <w:rPr>
                <w:iCs/>
                <w:kern w:val="24"/>
              </w:rPr>
              <w:t>General system and/or process improvement(s)</w:t>
            </w:r>
          </w:p>
          <w:p w14:paraId="0CDC406D" w14:textId="77777777" w:rsidR="00D61F38" w:rsidRDefault="008A49E1" w:rsidP="00D61F38">
            <w:pPr>
              <w:pStyle w:val="NormalArial"/>
              <w:spacing w:before="120"/>
              <w:rPr>
                <w:iCs/>
                <w:kern w:val="24"/>
              </w:rPr>
            </w:pPr>
            <w:r>
              <w:rPr>
                <w:noProof/>
              </w:rPr>
              <w:drawing>
                <wp:inline distT="0" distB="0" distL="0" distR="0" wp14:anchorId="07E12150" wp14:editId="62C7B8B3">
                  <wp:extent cx="199390" cy="189865"/>
                  <wp:effectExtent l="0" t="0" r="0" b="0"/>
                  <wp:docPr id="5"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r w:rsidR="00D61F38">
              <w:rPr>
                <w:iCs/>
                <w:kern w:val="24"/>
              </w:rPr>
              <w:t>Regulatory requirements</w:t>
            </w:r>
          </w:p>
          <w:p w14:paraId="78A03C68" w14:textId="77777777" w:rsidR="00D61F38" w:rsidRPr="00CD242D" w:rsidRDefault="008A49E1" w:rsidP="00D61F38">
            <w:pPr>
              <w:pStyle w:val="NormalArial"/>
              <w:spacing w:before="120"/>
              <w:rPr>
                <w:rFonts w:cs="Arial"/>
                <w:color w:val="000000"/>
              </w:rPr>
            </w:pPr>
            <w:r>
              <w:rPr>
                <w:noProof/>
              </w:rPr>
              <w:drawing>
                <wp:inline distT="0" distB="0" distL="0" distR="0" wp14:anchorId="2305A58A" wp14:editId="2AAC51F0">
                  <wp:extent cx="199390" cy="189865"/>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390" cy="189865"/>
                          </a:xfrm>
                          <a:prstGeom prst="rect">
                            <a:avLst/>
                          </a:prstGeom>
                          <a:noFill/>
                          <a:ln>
                            <a:noFill/>
                          </a:ln>
                        </pic:spPr>
                      </pic:pic>
                    </a:graphicData>
                  </a:graphic>
                </wp:inline>
              </w:drawing>
            </w:r>
            <w:r w:rsidR="00D61F38" w:rsidRPr="006629C8">
              <w:t xml:space="preserve">  </w:t>
            </w:r>
            <w:r w:rsidR="00D61F38">
              <w:rPr>
                <w:rFonts w:cs="Arial"/>
                <w:color w:val="000000"/>
              </w:rPr>
              <w:t>ERCOT Board/PUCT Directive</w:t>
            </w:r>
          </w:p>
          <w:p w14:paraId="363A656E" w14:textId="77777777" w:rsidR="00D61F38" w:rsidRDefault="00D61F38" w:rsidP="00D61F38">
            <w:pPr>
              <w:pStyle w:val="NormalArial"/>
              <w:rPr>
                <w:i/>
                <w:sz w:val="20"/>
                <w:szCs w:val="20"/>
              </w:rPr>
            </w:pPr>
          </w:p>
          <w:p w14:paraId="5BB06E93" w14:textId="198E0257" w:rsidR="00FC3D4B" w:rsidRPr="001F3820" w:rsidRDefault="00D61F38" w:rsidP="001F382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396DE975" w14:textId="77777777" w:rsidTr="00B66388">
        <w:trPr>
          <w:trHeight w:val="518"/>
        </w:trPr>
        <w:tc>
          <w:tcPr>
            <w:tcW w:w="2880" w:type="dxa"/>
            <w:gridSpan w:val="2"/>
            <w:shd w:val="clear" w:color="auto" w:fill="FFFFFF"/>
            <w:vAlign w:val="center"/>
          </w:tcPr>
          <w:p w14:paraId="751DB49B" w14:textId="77777777" w:rsidR="00D61F38" w:rsidRDefault="00D61F38" w:rsidP="00D61F38">
            <w:pPr>
              <w:pStyle w:val="Header"/>
            </w:pPr>
            <w:r>
              <w:lastRenderedPageBreak/>
              <w:t>Justification of Reason for Revision and Market Impacts</w:t>
            </w:r>
          </w:p>
        </w:tc>
        <w:tc>
          <w:tcPr>
            <w:tcW w:w="7560" w:type="dxa"/>
            <w:gridSpan w:val="2"/>
            <w:vAlign w:val="center"/>
          </w:tcPr>
          <w:p w14:paraId="0FA6985F" w14:textId="5CD1E42E" w:rsidR="00294B3F" w:rsidRDefault="00294B3F" w:rsidP="00D61F38">
            <w:pPr>
              <w:pStyle w:val="NormalArial"/>
              <w:spacing w:before="120" w:after="120"/>
            </w:pPr>
            <w:r w:rsidRPr="00294B3F">
              <w:t xml:space="preserve">As of </w:t>
            </w:r>
            <w:r w:rsidR="00B01FB7">
              <w:t>November</w:t>
            </w:r>
            <w:r w:rsidRPr="00294B3F">
              <w:t xml:space="preserve"> 2025, ERCOT reported </w:t>
            </w:r>
            <w:r w:rsidR="005923C0">
              <w:t>more than</w:t>
            </w:r>
            <w:r w:rsidRPr="00294B3F">
              <w:t xml:space="preserve"> 2</w:t>
            </w:r>
            <w:r w:rsidR="00B01FB7">
              <w:t>25</w:t>
            </w:r>
            <w:r w:rsidRPr="00294B3F">
              <w:t xml:space="preserve"> </w:t>
            </w:r>
            <w:r w:rsidR="005923C0">
              <w:t>GW</w:t>
            </w:r>
            <w:r w:rsidRPr="00294B3F">
              <w:t xml:space="preserve"> of </w:t>
            </w:r>
            <w:r w:rsidR="005923C0">
              <w:t>L</w:t>
            </w:r>
            <w:r w:rsidRPr="00294B3F">
              <w:t xml:space="preserve">arge </w:t>
            </w:r>
            <w:r w:rsidR="005923C0">
              <w:t>L</w:t>
            </w:r>
            <w:r w:rsidRPr="00294B3F">
              <w:t>oad</w:t>
            </w:r>
            <w:r w:rsidR="005923C0">
              <w:t xml:space="preserve"> interconnection requests</w:t>
            </w:r>
            <w:r w:rsidRPr="00294B3F">
              <w:t xml:space="preserve"> </w:t>
            </w:r>
            <w:r w:rsidR="001F3820">
              <w:t>submitted</w:t>
            </w:r>
            <w:r w:rsidRPr="00294B3F">
              <w:t xml:space="preserve"> through the interim interconnection process. </w:t>
            </w:r>
            <w:r>
              <w:t>L</w:t>
            </w:r>
            <w:r w:rsidRPr="00294B3F">
              <w:t xml:space="preserve">ess than 4% of these requests have </w:t>
            </w:r>
            <w:r w:rsidR="001F3820">
              <w:t>received</w:t>
            </w:r>
            <w:r w:rsidRPr="00294B3F">
              <w:t xml:space="preserve"> approval to energize</w:t>
            </w:r>
            <w:r>
              <w:t>. A</w:t>
            </w:r>
            <w:r w:rsidRPr="00294B3F">
              <w:t>n</w:t>
            </w:r>
            <w:r w:rsidR="005923C0">
              <w:t xml:space="preserve"> additional</w:t>
            </w:r>
            <w:r w:rsidRPr="00294B3F">
              <w:t xml:space="preserve"> 7% </w:t>
            </w:r>
            <w:r w:rsidR="005923C0">
              <w:t>holds planning study approval and may</w:t>
            </w:r>
            <w:r w:rsidRPr="00294B3F">
              <w:t xml:space="preserve"> seek energization approval in the coming years</w:t>
            </w:r>
            <w:r w:rsidR="005923C0">
              <w:t>; however,</w:t>
            </w:r>
            <w:r>
              <w:t xml:space="preserve"> </w:t>
            </w:r>
            <w:r w:rsidRPr="00294B3F">
              <w:t xml:space="preserve">it is </w:t>
            </w:r>
            <w:r w:rsidR="005923C0">
              <w:t>unclear</w:t>
            </w:r>
            <w:r>
              <w:t xml:space="preserve"> to market participants</w:t>
            </w:r>
            <w:r w:rsidRPr="00294B3F">
              <w:t xml:space="preserve"> how much of this 7% </w:t>
            </w:r>
            <w:r>
              <w:t>is approved contingent</w:t>
            </w:r>
            <w:r w:rsidRPr="00294B3F">
              <w:t xml:space="preserve"> transmission upgrades that may or may not have been approved through the </w:t>
            </w:r>
            <w:r w:rsidR="005923C0">
              <w:t>RPG</w:t>
            </w:r>
            <w:r>
              <w:t xml:space="preserve">. </w:t>
            </w:r>
            <w:r w:rsidR="005923C0">
              <w:t>Moreover</w:t>
            </w:r>
            <w:r>
              <w:t xml:space="preserve">, the </w:t>
            </w:r>
            <w:r w:rsidR="005923C0">
              <w:t>pace of approvals</w:t>
            </w:r>
            <w:r>
              <w:t xml:space="preserve"> has slowed</w:t>
            </w:r>
            <w:r w:rsidR="005923C0">
              <w:t xml:space="preserve"> dramatically:</w:t>
            </w:r>
            <w:r>
              <w:t xml:space="preserve"> of the</w:t>
            </w:r>
            <w:r w:rsidR="005923C0">
              <w:t xml:space="preserve"> approximately</w:t>
            </w:r>
            <w:r>
              <w:t xml:space="preserve"> 11% of load</w:t>
            </w:r>
            <w:r w:rsidR="00B01FB7">
              <w:t>s</w:t>
            </w:r>
            <w:r>
              <w:t xml:space="preserve"> with planning studies approved</w:t>
            </w:r>
            <w:r w:rsidR="005923C0">
              <w:t xml:space="preserve"> to date</w:t>
            </w:r>
            <w:r>
              <w:t>, only 3% re</w:t>
            </w:r>
            <w:r w:rsidR="005923C0">
              <w:t>ached</w:t>
            </w:r>
            <w:r>
              <w:t xml:space="preserve"> this approval in the past two years.</w:t>
            </w:r>
          </w:p>
          <w:p w14:paraId="053023F2" w14:textId="5E96FA92" w:rsidR="00294B3F" w:rsidRPr="005923C0" w:rsidRDefault="00294B3F" w:rsidP="005923C0">
            <w:pPr>
              <w:pStyle w:val="p1"/>
              <w:rPr>
                <w:rFonts w:ascii="Arial" w:hAnsi="Arial"/>
              </w:rPr>
            </w:pPr>
            <w:r w:rsidRPr="005923C0">
              <w:rPr>
                <w:rFonts w:ascii="Arial" w:hAnsi="Arial"/>
              </w:rPr>
              <w:t>The current L</w:t>
            </w:r>
            <w:r w:rsidR="00B01FB7">
              <w:rPr>
                <w:rFonts w:ascii="Arial" w:hAnsi="Arial"/>
              </w:rPr>
              <w:t>arge Load Interconnection Study (LLIS)</w:t>
            </w:r>
            <w:r w:rsidRPr="005923C0">
              <w:rPr>
                <w:rFonts w:ascii="Arial" w:hAnsi="Arial"/>
              </w:rPr>
              <w:t xml:space="preserve"> process, as </w:t>
            </w:r>
            <w:r w:rsidR="005923C0" w:rsidRPr="005923C0">
              <w:rPr>
                <w:rFonts w:ascii="Arial" w:hAnsi="Arial"/>
              </w:rPr>
              <w:t>defined</w:t>
            </w:r>
            <w:r w:rsidRPr="005923C0">
              <w:rPr>
                <w:rFonts w:ascii="Arial" w:hAnsi="Arial"/>
              </w:rPr>
              <w:t xml:space="preserve"> in </w:t>
            </w:r>
            <w:r w:rsidR="00A82FF2">
              <w:rPr>
                <w:rFonts w:ascii="Arial" w:hAnsi="Arial"/>
              </w:rPr>
              <w:t>S</w:t>
            </w:r>
            <w:r w:rsidRPr="005923C0">
              <w:rPr>
                <w:rFonts w:ascii="Arial" w:hAnsi="Arial"/>
              </w:rPr>
              <w:t xml:space="preserve">ection 9, </w:t>
            </w:r>
            <w:r w:rsidR="005923C0" w:rsidRPr="005923C0">
              <w:rPr>
                <w:rFonts w:ascii="Arial" w:hAnsi="Arial"/>
              </w:rPr>
              <w:t xml:space="preserve">was originally effective for rapidly allocating existing transmission headroom and enabling loads to interconnect within two years. Under today’s interconnection volumes, however, the process is no longer adequate for ensuring timely, coordinated approvals or supporting efficient transmission expansion. ERCOT leadership underscored this challenge at the December Board meeting, noting that the market has </w:t>
            </w:r>
            <w:r w:rsidRPr="005923C0">
              <w:rPr>
                <w:rFonts w:ascii="Arial" w:hAnsi="Arial"/>
              </w:rPr>
              <w:t xml:space="preserve">“outgrown the process that was established for reviewing these Large Loads” </w:t>
            </w:r>
            <w:r w:rsidR="005923C0" w:rsidRPr="005923C0">
              <w:rPr>
                <w:rFonts w:ascii="Arial" w:hAnsi="Arial"/>
              </w:rPr>
              <w:t>which was</w:t>
            </w:r>
            <w:r w:rsidRPr="005923C0">
              <w:rPr>
                <w:rFonts w:ascii="Arial" w:hAnsi="Arial"/>
              </w:rPr>
              <w:t xml:space="preserve"> </w:t>
            </w:r>
            <w:r w:rsidR="005923C0" w:rsidRPr="005923C0">
              <w:rPr>
                <w:rFonts w:ascii="Arial" w:hAnsi="Arial"/>
              </w:rPr>
              <w:t>“</w:t>
            </w:r>
            <w:r w:rsidRPr="005923C0">
              <w:rPr>
                <w:rFonts w:ascii="Arial" w:hAnsi="Arial"/>
              </w:rPr>
              <w:t>originally set up for about 40 to 50 Loads</w:t>
            </w:r>
            <w:r w:rsidR="005923C0" w:rsidRPr="005923C0">
              <w:rPr>
                <w:rFonts w:ascii="Arial" w:hAnsi="Arial"/>
              </w:rPr>
              <w:t>,</w:t>
            </w:r>
            <w:r w:rsidRPr="005923C0">
              <w:rPr>
                <w:rFonts w:ascii="Arial" w:hAnsi="Arial"/>
              </w:rPr>
              <w:t xml:space="preserve">” and </w:t>
            </w:r>
            <w:r w:rsidR="005923C0" w:rsidRPr="005923C0">
              <w:rPr>
                <w:rFonts w:ascii="Arial" w:hAnsi="Arial"/>
              </w:rPr>
              <w:t xml:space="preserve">that </w:t>
            </w:r>
            <w:r w:rsidRPr="005923C0">
              <w:rPr>
                <w:rFonts w:ascii="Arial" w:hAnsi="Arial"/>
              </w:rPr>
              <w:t xml:space="preserve">with 225 new requests in the </w:t>
            </w:r>
            <w:r w:rsidR="005923C0" w:rsidRPr="005923C0">
              <w:rPr>
                <w:rFonts w:ascii="Arial" w:hAnsi="Arial"/>
              </w:rPr>
              <w:t xml:space="preserve">past </w:t>
            </w:r>
            <w:r w:rsidRPr="005923C0">
              <w:rPr>
                <w:rFonts w:ascii="Arial" w:hAnsi="Arial"/>
              </w:rPr>
              <w:t xml:space="preserve">year alone, </w:t>
            </w:r>
            <w:r w:rsidR="005923C0" w:rsidRPr="005923C0">
              <w:rPr>
                <w:rFonts w:ascii="Arial" w:hAnsi="Arial"/>
              </w:rPr>
              <w:t xml:space="preserve">ERCOT </w:t>
            </w:r>
            <w:r w:rsidRPr="005923C0">
              <w:rPr>
                <w:rFonts w:ascii="Arial" w:hAnsi="Arial"/>
              </w:rPr>
              <w:t xml:space="preserve">“can no longer be looking at them individually.” </w:t>
            </w:r>
          </w:p>
          <w:p w14:paraId="74C2714E" w14:textId="77777777" w:rsidR="006328F7" w:rsidRPr="005923C0" w:rsidRDefault="005923C0" w:rsidP="006328F7">
            <w:pPr>
              <w:pStyle w:val="p1"/>
              <w:spacing w:before="120" w:beforeAutospacing="0" w:after="120" w:afterAutospacing="0"/>
              <w:rPr>
                <w:rFonts w:ascii="Arial" w:hAnsi="Arial"/>
              </w:rPr>
            </w:pPr>
            <w:r w:rsidRPr="005923C0">
              <w:rPr>
                <w:rFonts w:ascii="Arial" w:hAnsi="Arial"/>
              </w:rPr>
              <w:t xml:space="preserve">The proposed revisions build on the existing framework by enabling substantiated loads to be studied and approved in parallel with their enabling transmission projects, leveraging the RPG process and long-standing planning practices that have reliably supported large-load interconnections </w:t>
            </w:r>
            <w:r w:rsidR="00920FAE">
              <w:rPr>
                <w:rFonts w:ascii="Arial" w:hAnsi="Arial"/>
              </w:rPr>
              <w:t>for decades</w:t>
            </w:r>
            <w:r w:rsidRPr="005923C0">
              <w:rPr>
                <w:rFonts w:ascii="Arial" w:hAnsi="Arial"/>
              </w:rPr>
              <w:t>. This approach:</w:t>
            </w:r>
          </w:p>
          <w:p w14:paraId="6281BAEA" w14:textId="2ACA07CF"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A</w:t>
            </w:r>
            <w:r w:rsidRPr="005923C0">
              <w:rPr>
                <w:rFonts w:ascii="Arial" w:hAnsi="Arial"/>
              </w:rPr>
              <w:t>ligns with the Protocol definition of LLIS</w:t>
            </w:r>
            <w:r w:rsidR="001F3820">
              <w:rPr>
                <w:rFonts w:ascii="Arial" w:hAnsi="Arial"/>
              </w:rPr>
              <w:t>;</w:t>
            </w:r>
          </w:p>
          <w:p w14:paraId="25EC8D55" w14:textId="50569ACB"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S</w:t>
            </w:r>
            <w:r w:rsidRPr="005923C0">
              <w:rPr>
                <w:rFonts w:ascii="Arial" w:hAnsi="Arial"/>
              </w:rPr>
              <w:t xml:space="preserve">atisfies all </w:t>
            </w:r>
            <w:r w:rsidR="001F3820">
              <w:rPr>
                <w:rFonts w:ascii="Arial" w:hAnsi="Arial"/>
              </w:rPr>
              <w:t>North American Electric Reliability Corporation (</w:t>
            </w:r>
            <w:r w:rsidRPr="005923C0">
              <w:rPr>
                <w:rFonts w:ascii="Arial" w:hAnsi="Arial"/>
              </w:rPr>
              <w:t>NERC</w:t>
            </w:r>
            <w:r w:rsidR="001F3820">
              <w:rPr>
                <w:rFonts w:ascii="Arial" w:hAnsi="Arial"/>
              </w:rPr>
              <w:t>)</w:t>
            </w:r>
            <w:r w:rsidRPr="005923C0">
              <w:rPr>
                <w:rFonts w:ascii="Arial" w:hAnsi="Arial"/>
              </w:rPr>
              <w:t xml:space="preserve"> FAC-002-2</w:t>
            </w:r>
            <w:r w:rsidR="001F3820">
              <w:rPr>
                <w:rFonts w:ascii="Arial" w:hAnsi="Arial"/>
              </w:rPr>
              <w:t xml:space="preserve">, </w:t>
            </w:r>
            <w:r w:rsidR="001F3820" w:rsidRPr="001F3820">
              <w:rPr>
                <w:rFonts w:ascii="Arial" w:hAnsi="Arial"/>
              </w:rPr>
              <w:t>Facility Interconnection Studies</w:t>
            </w:r>
            <w:r w:rsidR="001F3820">
              <w:rPr>
                <w:rFonts w:ascii="Arial" w:hAnsi="Arial"/>
              </w:rPr>
              <w:t>,</w:t>
            </w:r>
            <w:r w:rsidRPr="005923C0">
              <w:rPr>
                <w:rFonts w:ascii="Arial" w:hAnsi="Arial"/>
              </w:rPr>
              <w:t xml:space="preserve"> requirements that motivated creation of LLIS</w:t>
            </w:r>
            <w:r w:rsidR="001F3820">
              <w:rPr>
                <w:rFonts w:ascii="Arial" w:hAnsi="Arial"/>
              </w:rPr>
              <w:t>;</w:t>
            </w:r>
          </w:p>
          <w:p w14:paraId="7EF6C60C" w14:textId="0ECA8720"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P</w:t>
            </w:r>
            <w:r w:rsidRPr="005923C0">
              <w:rPr>
                <w:rFonts w:ascii="Arial" w:hAnsi="Arial"/>
              </w:rPr>
              <w:t>rovides load developers greater certainty regarding required transmission upgrades</w:t>
            </w:r>
            <w:r w:rsidR="001F3820">
              <w:rPr>
                <w:rFonts w:ascii="Arial" w:hAnsi="Arial"/>
              </w:rPr>
              <w:t>;</w:t>
            </w:r>
            <w:r w:rsidRPr="005923C0">
              <w:rPr>
                <w:rFonts w:ascii="Arial" w:hAnsi="Arial"/>
              </w:rPr>
              <w:t xml:space="preserve"> and</w:t>
            </w:r>
          </w:p>
          <w:p w14:paraId="5C18C832" w14:textId="77777777" w:rsidR="006328F7" w:rsidRPr="005923C0" w:rsidRDefault="006328F7" w:rsidP="006328F7">
            <w:pPr>
              <w:pStyle w:val="p1"/>
              <w:numPr>
                <w:ilvl w:val="0"/>
                <w:numId w:val="23"/>
              </w:numPr>
              <w:spacing w:before="120" w:beforeAutospacing="0" w:after="120" w:afterAutospacing="0"/>
              <w:rPr>
                <w:rFonts w:ascii="Arial" w:hAnsi="Arial"/>
              </w:rPr>
            </w:pPr>
            <w:r>
              <w:rPr>
                <w:rFonts w:ascii="Arial" w:hAnsi="Arial"/>
              </w:rPr>
              <w:t>M</w:t>
            </w:r>
            <w:r w:rsidRPr="005923C0">
              <w:rPr>
                <w:rFonts w:ascii="Arial" w:hAnsi="Arial"/>
              </w:rPr>
              <w:t>itigates the risk of stranded investment in network facilities.</w:t>
            </w:r>
          </w:p>
          <w:p w14:paraId="7484C4A2" w14:textId="2D855564" w:rsidR="00920FAE" w:rsidRDefault="006328F7" w:rsidP="006328F7">
            <w:pPr>
              <w:pStyle w:val="p1"/>
              <w:rPr>
                <w:rFonts w:ascii="Arial" w:hAnsi="Arial"/>
              </w:rPr>
            </w:pPr>
            <w:r>
              <w:rPr>
                <w:rFonts w:ascii="Arial" w:hAnsi="Arial"/>
              </w:rPr>
              <w:t xml:space="preserve">Lancium </w:t>
            </w:r>
            <w:r w:rsidR="00B01FB7">
              <w:rPr>
                <w:rFonts w:ascii="Arial" w:hAnsi="Arial"/>
              </w:rPr>
              <w:t>and Google</w:t>
            </w:r>
            <w:r w:rsidR="00920FAE">
              <w:rPr>
                <w:rFonts w:ascii="Arial" w:hAnsi="Arial"/>
              </w:rPr>
              <w:t xml:space="preserve"> believe that the interim process and NPRR1234</w:t>
            </w:r>
            <w:r w:rsidR="001F3820">
              <w:rPr>
                <w:rFonts w:ascii="Arial" w:hAnsi="Arial"/>
              </w:rPr>
              <w:t xml:space="preserve">, </w:t>
            </w:r>
            <w:r w:rsidR="001F3820" w:rsidRPr="001F3820">
              <w:rPr>
                <w:rFonts w:ascii="Arial" w:hAnsi="Arial"/>
              </w:rPr>
              <w:t>Interconnection Requirements for Large Loads and Modeling Standards for Loads 25 MW or Greater</w:t>
            </w:r>
            <w:r w:rsidR="001F3820">
              <w:rPr>
                <w:rFonts w:ascii="Arial" w:hAnsi="Arial"/>
              </w:rPr>
              <w:t>,</w:t>
            </w:r>
            <w:r w:rsidR="00920FAE">
              <w:rPr>
                <w:rFonts w:ascii="Arial" w:hAnsi="Arial"/>
              </w:rPr>
              <w:t xml:space="preserve"> were developed to help substantiate loads prior to the transmission planning process. However, </w:t>
            </w:r>
            <w:r w:rsidR="001F3820">
              <w:rPr>
                <w:rFonts w:ascii="Arial" w:hAnsi="Arial"/>
              </w:rPr>
              <w:t>Senate Bill 6 (</w:t>
            </w:r>
            <w:r w:rsidR="00920FAE">
              <w:rPr>
                <w:rFonts w:ascii="Arial" w:hAnsi="Arial"/>
              </w:rPr>
              <w:t>SB6</w:t>
            </w:r>
            <w:r w:rsidR="001F3820">
              <w:rPr>
                <w:rFonts w:ascii="Arial" w:hAnsi="Arial"/>
              </w:rPr>
              <w:t>)</w:t>
            </w:r>
            <w:r w:rsidR="00920FAE">
              <w:rPr>
                <w:rFonts w:ascii="Arial" w:hAnsi="Arial"/>
              </w:rPr>
              <w:t xml:space="preserve"> provides another solution to that problem – site control and a financial show of commitment. Because </w:t>
            </w:r>
            <w:r w:rsidR="00920FAE">
              <w:rPr>
                <w:rFonts w:ascii="Arial" w:hAnsi="Arial"/>
              </w:rPr>
              <w:lastRenderedPageBreak/>
              <w:t>of that, the RPG process provides a much more efficient way to approve and interconnect substantiated Large Loads in parallel to the enabling transmission.</w:t>
            </w:r>
          </w:p>
          <w:p w14:paraId="3A14F79D" w14:textId="18175D14" w:rsidR="005923C0" w:rsidRDefault="005923C0" w:rsidP="001F3820">
            <w:pPr>
              <w:pStyle w:val="p1"/>
              <w:spacing w:before="120" w:beforeAutospacing="0" w:after="120" w:afterAutospacing="0"/>
              <w:rPr>
                <w:rFonts w:ascii="Arial" w:hAnsi="Arial"/>
              </w:rPr>
            </w:pPr>
            <w:r w:rsidRPr="005923C0">
              <w:rPr>
                <w:rFonts w:ascii="Arial" w:hAnsi="Arial"/>
              </w:rPr>
              <w:t xml:space="preserve">Importantly, the revisions would also materially reduce the volume of individual studies required of </w:t>
            </w:r>
            <w:r w:rsidR="001F3820">
              <w:rPr>
                <w:rFonts w:ascii="Arial" w:hAnsi="Arial"/>
              </w:rPr>
              <w:t>Transmission Service Providers (</w:t>
            </w:r>
            <w:r w:rsidRPr="005923C0">
              <w:rPr>
                <w:rFonts w:ascii="Arial" w:hAnsi="Arial"/>
              </w:rPr>
              <w:t>TSPs</w:t>
            </w:r>
            <w:r w:rsidR="001F3820">
              <w:rPr>
                <w:rFonts w:ascii="Arial" w:hAnsi="Arial"/>
              </w:rPr>
              <w:t>)</w:t>
            </w:r>
            <w:r w:rsidRPr="005923C0">
              <w:rPr>
                <w:rFonts w:ascii="Arial" w:hAnsi="Arial"/>
              </w:rPr>
              <w:t xml:space="preserve"> and ERCOT staff. Today, over 134 GW of unapproved load requests specify an in-service date more than two years in the future</w:t>
            </w:r>
            <w:r>
              <w:rPr>
                <w:rFonts w:ascii="Arial" w:hAnsi="Arial"/>
              </w:rPr>
              <w:t xml:space="preserve"> – </w:t>
            </w:r>
            <w:r w:rsidRPr="005923C0">
              <w:rPr>
                <w:rFonts w:ascii="Arial" w:hAnsi="Arial"/>
              </w:rPr>
              <w:t>representing roughly 60% of the current queue</w:t>
            </w:r>
            <w:r>
              <w:rPr>
                <w:rFonts w:ascii="Arial" w:hAnsi="Arial"/>
              </w:rPr>
              <w:t xml:space="preserve"> – </w:t>
            </w:r>
            <w:r w:rsidRPr="005923C0">
              <w:rPr>
                <w:rFonts w:ascii="Arial" w:hAnsi="Arial"/>
              </w:rPr>
              <w:t>and these requests are well-suited to coordinated planning through RPG rather than individualized LLIS reviews</w:t>
            </w:r>
            <w:r>
              <w:rPr>
                <w:rFonts w:ascii="Arial" w:hAnsi="Arial"/>
              </w:rPr>
              <w:t xml:space="preserve">, especially if </w:t>
            </w:r>
            <w:r w:rsidR="00B01FB7">
              <w:rPr>
                <w:rFonts w:ascii="Arial" w:hAnsi="Arial"/>
              </w:rPr>
              <w:t xml:space="preserve">they </w:t>
            </w:r>
            <w:r>
              <w:rPr>
                <w:rFonts w:ascii="Arial" w:hAnsi="Arial"/>
              </w:rPr>
              <w:t>requir</w:t>
            </w:r>
            <w:r w:rsidR="00B01FB7">
              <w:rPr>
                <w:rFonts w:ascii="Arial" w:hAnsi="Arial"/>
              </w:rPr>
              <w:t>e</w:t>
            </w:r>
            <w:r>
              <w:rPr>
                <w:rFonts w:ascii="Arial" w:hAnsi="Arial"/>
              </w:rPr>
              <w:t xml:space="preserve"> transmission upgrades to </w:t>
            </w:r>
            <w:r w:rsidR="00B01FB7">
              <w:rPr>
                <w:rFonts w:ascii="Arial" w:hAnsi="Arial"/>
              </w:rPr>
              <w:t xml:space="preserve">be </w:t>
            </w:r>
            <w:r w:rsidR="003D0613">
              <w:rPr>
                <w:rFonts w:ascii="Arial" w:hAnsi="Arial"/>
              </w:rPr>
              <w:t>serve</w:t>
            </w:r>
            <w:r w:rsidR="00B01FB7">
              <w:rPr>
                <w:rFonts w:ascii="Arial" w:hAnsi="Arial"/>
              </w:rPr>
              <w:t>d</w:t>
            </w:r>
            <w:r w:rsidR="003D0613">
              <w:rPr>
                <w:rFonts w:ascii="Arial" w:hAnsi="Arial"/>
              </w:rPr>
              <w:t xml:space="preserve"> reliably</w:t>
            </w:r>
            <w:r w:rsidRPr="005923C0">
              <w:rPr>
                <w:rFonts w:ascii="Arial" w:hAnsi="Arial"/>
              </w:rPr>
              <w:t>.</w:t>
            </w:r>
            <w:r w:rsidR="00920FAE">
              <w:rPr>
                <w:rFonts w:ascii="Arial" w:hAnsi="Arial"/>
              </w:rPr>
              <w:t xml:space="preserve"> Lancium </w:t>
            </w:r>
            <w:r w:rsidR="003A7CFA">
              <w:rPr>
                <w:rFonts w:ascii="Arial" w:hAnsi="Arial"/>
              </w:rPr>
              <w:t xml:space="preserve">and Google </w:t>
            </w:r>
            <w:r w:rsidR="00920FAE">
              <w:rPr>
                <w:rFonts w:ascii="Arial" w:hAnsi="Arial"/>
              </w:rPr>
              <w:t>estimate that this will save significant time and resources for ERCOT and utility staff and allow Texas to continue to be the best place to build new datacenters and industrial loads in the world.</w:t>
            </w:r>
          </w:p>
          <w:p w14:paraId="61219DE9" w14:textId="2B99A827" w:rsidR="00920FAE" w:rsidRPr="005923C0" w:rsidRDefault="006D33BF" w:rsidP="001F3820">
            <w:pPr>
              <w:spacing w:before="120" w:after="120"/>
              <w:rPr>
                <w:rFonts w:ascii="Arial" w:hAnsi="Arial"/>
              </w:rPr>
            </w:pPr>
            <w:r w:rsidRPr="006D33BF">
              <w:rPr>
                <w:rFonts w:ascii="Arial" w:hAnsi="Arial"/>
              </w:rPr>
              <w:t>The time required to permit and build large infrastructure is now a national conversation</w:t>
            </w:r>
            <w:r>
              <w:rPr>
                <w:rFonts w:ascii="Arial" w:hAnsi="Arial"/>
              </w:rPr>
              <w:t xml:space="preserve"> – </w:t>
            </w:r>
            <w:r w:rsidRPr="006D33BF">
              <w:rPr>
                <w:rFonts w:ascii="Arial" w:hAnsi="Arial"/>
              </w:rPr>
              <w:t xml:space="preserve">and one of the biggest barriers to major projects in the United States. </w:t>
            </w:r>
            <w:r w:rsidR="001F3820">
              <w:rPr>
                <w:rFonts w:ascii="Arial" w:hAnsi="Arial"/>
              </w:rPr>
              <w:t xml:space="preserve"> </w:t>
            </w:r>
            <w:r w:rsidRPr="006D33BF">
              <w:rPr>
                <w:rFonts w:ascii="Arial" w:hAnsi="Arial"/>
              </w:rPr>
              <w:t>PGRR</w:t>
            </w:r>
            <w:r w:rsidR="001F3820">
              <w:rPr>
                <w:rFonts w:ascii="Arial" w:hAnsi="Arial"/>
              </w:rPr>
              <w:t>141</w:t>
            </w:r>
            <w:r w:rsidRPr="006D33BF">
              <w:rPr>
                <w:rFonts w:ascii="Arial" w:hAnsi="Arial"/>
              </w:rPr>
              <w:t xml:space="preserve"> offers a simple, practical reform that could cut the approval time for a</w:t>
            </w:r>
            <w:r w:rsidR="00B01FB7">
              <w:rPr>
                <w:rFonts w:ascii="Arial" w:hAnsi="Arial"/>
              </w:rPr>
              <w:t xml:space="preserve"> Large Load </w:t>
            </w:r>
            <w:r w:rsidRPr="006D33BF">
              <w:rPr>
                <w:rFonts w:ascii="Arial" w:hAnsi="Arial"/>
              </w:rPr>
              <w:t>in ERCOT by nearly half.</w:t>
            </w:r>
          </w:p>
          <w:p w14:paraId="5C867D70" w14:textId="6CF5D0DE" w:rsidR="00D61F38" w:rsidRDefault="005923C0" w:rsidP="001F3820">
            <w:pPr>
              <w:pStyle w:val="p1"/>
              <w:spacing w:before="120" w:beforeAutospacing="0" w:after="120" w:afterAutospacing="0"/>
              <w:rPr>
                <w:rFonts w:ascii="Arial" w:hAnsi="Arial"/>
              </w:rPr>
            </w:pPr>
            <w:r w:rsidRPr="005923C0">
              <w:rPr>
                <w:rFonts w:ascii="Arial" w:hAnsi="Arial"/>
              </w:rPr>
              <w:t>Finally, the revisions would</w:t>
            </w:r>
            <w:r w:rsidR="003D0613">
              <w:rPr>
                <w:rFonts w:ascii="Arial" w:hAnsi="Arial"/>
              </w:rPr>
              <w:t xml:space="preserve"> also</w:t>
            </w:r>
            <w:r w:rsidRPr="005923C0">
              <w:rPr>
                <w:rFonts w:ascii="Arial" w:hAnsi="Arial"/>
              </w:rPr>
              <w:t xml:space="preserve"> allow ERCOT to </w:t>
            </w:r>
            <w:r w:rsidR="00B01FB7">
              <w:rPr>
                <w:rFonts w:ascii="Arial" w:hAnsi="Arial"/>
              </w:rPr>
              <w:t xml:space="preserve">utilize the RPG as </w:t>
            </w:r>
            <w:r w:rsidRPr="005923C0">
              <w:rPr>
                <w:rFonts w:ascii="Arial" w:hAnsi="Arial"/>
              </w:rPr>
              <w:t xml:space="preserve">an immediate clustering-style approach for </w:t>
            </w:r>
            <w:r>
              <w:rPr>
                <w:rFonts w:ascii="Arial" w:hAnsi="Arial"/>
              </w:rPr>
              <w:t>L</w:t>
            </w:r>
            <w:r w:rsidRPr="005923C0">
              <w:rPr>
                <w:rFonts w:ascii="Arial" w:hAnsi="Arial"/>
              </w:rPr>
              <w:t>arge</w:t>
            </w:r>
            <w:r>
              <w:rPr>
                <w:rFonts w:ascii="Arial" w:hAnsi="Arial"/>
              </w:rPr>
              <w:t xml:space="preserve"> L</w:t>
            </w:r>
            <w:r w:rsidRPr="005923C0">
              <w:rPr>
                <w:rFonts w:ascii="Arial" w:hAnsi="Arial"/>
              </w:rPr>
              <w:t>oad</w:t>
            </w:r>
            <w:r w:rsidR="006D33BF">
              <w:rPr>
                <w:rFonts w:ascii="Arial" w:hAnsi="Arial"/>
              </w:rPr>
              <w:t xml:space="preserve"> </w:t>
            </w:r>
            <w:r w:rsidRPr="005923C0">
              <w:rPr>
                <w:rFonts w:ascii="Arial" w:hAnsi="Arial"/>
              </w:rPr>
              <w:t>interconnections</w:t>
            </w:r>
            <w:r w:rsidR="00B01FB7">
              <w:rPr>
                <w:rFonts w:ascii="Arial" w:hAnsi="Arial"/>
              </w:rPr>
              <w:t>, consistent with Google and Lancium’s joint comments at the Commission</w:t>
            </w:r>
            <w:r w:rsidRPr="005923C0">
              <w:rPr>
                <w:rFonts w:ascii="Arial" w:hAnsi="Arial"/>
              </w:rPr>
              <w:t xml:space="preserve">. While stakeholders and ERCOT </w:t>
            </w:r>
            <w:r w:rsidR="00B01FB7">
              <w:rPr>
                <w:rFonts w:ascii="Arial" w:hAnsi="Arial"/>
              </w:rPr>
              <w:t>will still need to</w:t>
            </w:r>
            <w:r w:rsidRPr="005923C0">
              <w:rPr>
                <w:rFonts w:ascii="Arial" w:hAnsi="Arial"/>
              </w:rPr>
              <w:t xml:space="preserve"> develop a more formalized clustering methodology, utilizing RPG review now prevents a </w:t>
            </w:r>
            <w:r>
              <w:rPr>
                <w:rFonts w:ascii="Arial" w:hAnsi="Arial"/>
              </w:rPr>
              <w:t xml:space="preserve">potentially </w:t>
            </w:r>
            <w:r w:rsidRPr="005923C0">
              <w:rPr>
                <w:rFonts w:ascii="Arial" w:hAnsi="Arial"/>
              </w:rPr>
              <w:t xml:space="preserve">multi-year standstill while new rules are </w:t>
            </w:r>
            <w:r>
              <w:rPr>
                <w:rFonts w:ascii="Arial" w:hAnsi="Arial"/>
              </w:rPr>
              <w:t>drafted and di</w:t>
            </w:r>
            <w:r w:rsidR="00920FAE">
              <w:rPr>
                <w:rFonts w:ascii="Arial" w:hAnsi="Arial"/>
              </w:rPr>
              <w:t>s</w:t>
            </w:r>
            <w:r>
              <w:rPr>
                <w:rFonts w:ascii="Arial" w:hAnsi="Arial"/>
              </w:rPr>
              <w:t>cussed</w:t>
            </w:r>
            <w:r w:rsidRPr="005923C0">
              <w:rPr>
                <w:rFonts w:ascii="Arial" w:hAnsi="Arial"/>
              </w:rPr>
              <w:t xml:space="preserve">. </w:t>
            </w:r>
            <w:r w:rsidR="00B01FB7">
              <w:rPr>
                <w:rFonts w:ascii="Arial" w:hAnsi="Arial"/>
              </w:rPr>
              <w:t>This proposed</w:t>
            </w:r>
            <w:r w:rsidRPr="005923C0">
              <w:rPr>
                <w:rFonts w:ascii="Arial" w:hAnsi="Arial"/>
              </w:rPr>
              <w:t xml:space="preserve"> bridging solution is essential to support the rapid influx of new, high-value industries investing in Texas.</w:t>
            </w:r>
          </w:p>
          <w:p w14:paraId="516C0E50" w14:textId="02223695" w:rsidR="006328F7" w:rsidRPr="005923C0" w:rsidRDefault="006D33BF" w:rsidP="001F3820">
            <w:pPr>
              <w:pStyle w:val="p1"/>
              <w:spacing w:before="120" w:beforeAutospacing="0" w:after="120" w:afterAutospacing="0"/>
              <w:rPr>
                <w:rFonts w:ascii="Arial" w:hAnsi="Arial"/>
              </w:rPr>
            </w:pPr>
            <w:r>
              <w:rPr>
                <w:rFonts w:ascii="Arial" w:hAnsi="Arial"/>
              </w:rPr>
              <w:t xml:space="preserve">Time is of the essence to win this </w:t>
            </w:r>
            <w:r w:rsidR="001F3820">
              <w:rPr>
                <w:rFonts w:ascii="Arial" w:hAnsi="Arial"/>
              </w:rPr>
              <w:t>infrastructure</w:t>
            </w:r>
            <w:r>
              <w:rPr>
                <w:rFonts w:ascii="Arial" w:hAnsi="Arial"/>
              </w:rPr>
              <w:t xml:space="preserve"> race.</w:t>
            </w:r>
          </w:p>
        </w:tc>
      </w:tr>
      <w:tr w:rsidR="00B66388" w14:paraId="6324A85B" w14:textId="77777777" w:rsidTr="00B66388">
        <w:trPr>
          <w:trHeight w:val="518"/>
        </w:trPr>
        <w:tc>
          <w:tcPr>
            <w:tcW w:w="2880" w:type="dxa"/>
            <w:gridSpan w:val="2"/>
            <w:shd w:val="clear" w:color="auto" w:fill="FFFFFF"/>
            <w:vAlign w:val="center"/>
          </w:tcPr>
          <w:p w14:paraId="71EA0330" w14:textId="1C12CDFC" w:rsidR="00B66388" w:rsidRDefault="00B66388" w:rsidP="00B66388">
            <w:pPr>
              <w:pStyle w:val="Header"/>
              <w:spacing w:before="120" w:after="120"/>
            </w:pPr>
            <w:r w:rsidRPr="00B66388">
              <w:lastRenderedPageBreak/>
              <w:t>ROS Decision</w:t>
            </w:r>
          </w:p>
        </w:tc>
        <w:tc>
          <w:tcPr>
            <w:tcW w:w="7560" w:type="dxa"/>
            <w:gridSpan w:val="2"/>
            <w:vAlign w:val="center"/>
          </w:tcPr>
          <w:p w14:paraId="39894B90" w14:textId="1C1A23E0" w:rsidR="00B66388" w:rsidRPr="00294B3F" w:rsidRDefault="00B66388" w:rsidP="00B66388">
            <w:pPr>
              <w:pStyle w:val="NormalArial"/>
              <w:spacing w:before="120" w:after="120"/>
            </w:pPr>
            <w:r>
              <w:t xml:space="preserve">On 2/5/26, ROS voted unanimously to table PGRR141 and refer the issue to </w:t>
            </w:r>
            <w:r w:rsidR="00B06CC4">
              <w:t>the Planning Working Group (</w:t>
            </w:r>
            <w:r w:rsidR="00B47273">
              <w:t>PLWG</w:t>
            </w:r>
            <w:r w:rsidR="00B06CC4">
              <w:t>)</w:t>
            </w:r>
            <w:r w:rsidR="00B47273">
              <w:t>.</w:t>
            </w:r>
            <w:r>
              <w:t xml:space="preserve">  All Market Segments participated in the vote.</w:t>
            </w:r>
          </w:p>
        </w:tc>
      </w:tr>
      <w:tr w:rsidR="00B66388" w14:paraId="136A2C1A" w14:textId="77777777" w:rsidTr="00BC2D06">
        <w:trPr>
          <w:trHeight w:val="518"/>
        </w:trPr>
        <w:tc>
          <w:tcPr>
            <w:tcW w:w="2880" w:type="dxa"/>
            <w:gridSpan w:val="2"/>
            <w:tcBorders>
              <w:bottom w:val="single" w:sz="4" w:space="0" w:color="auto"/>
            </w:tcBorders>
            <w:shd w:val="clear" w:color="auto" w:fill="FFFFFF"/>
            <w:vAlign w:val="center"/>
          </w:tcPr>
          <w:p w14:paraId="253C0863" w14:textId="5C92C089" w:rsidR="00B66388" w:rsidRDefault="00B66388" w:rsidP="00B66388">
            <w:pPr>
              <w:pStyle w:val="Header"/>
              <w:spacing w:before="120" w:after="120"/>
            </w:pPr>
            <w:r w:rsidRPr="00B66388">
              <w:t>Summary of ROS Discussion</w:t>
            </w:r>
          </w:p>
        </w:tc>
        <w:tc>
          <w:tcPr>
            <w:tcW w:w="7560" w:type="dxa"/>
            <w:gridSpan w:val="2"/>
            <w:tcBorders>
              <w:bottom w:val="single" w:sz="4" w:space="0" w:color="auto"/>
            </w:tcBorders>
            <w:vAlign w:val="center"/>
          </w:tcPr>
          <w:p w14:paraId="0B1A84ED" w14:textId="769A32C2" w:rsidR="00B66388" w:rsidRPr="00294B3F" w:rsidRDefault="00B66388" w:rsidP="00B66388">
            <w:pPr>
              <w:pStyle w:val="NormalArial"/>
              <w:spacing w:before="120" w:after="120"/>
            </w:pPr>
            <w:r>
              <w:t>On 2/5/26, the sponsor provided an overview of PGRR141.</w:t>
            </w:r>
            <w:r w:rsidR="00B47273">
              <w:t xml:space="preserve">  Participants reviewed the 2/2/26 ERCOT comments and 2/4/26 Joint Sponsors comments and discussed the similarities and differences between the existing RPG and LLIS processes as well as plans for the batch study process. </w:t>
            </w:r>
          </w:p>
        </w:tc>
      </w:tr>
    </w:tbl>
    <w:p w14:paraId="1CCD9AAB" w14:textId="77777777" w:rsidR="00B66388" w:rsidRDefault="00B66388" w:rsidP="00B66388">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B66388" w:rsidRPr="006F5051" w14:paraId="79FCE829" w14:textId="77777777" w:rsidTr="00D8010D">
        <w:trPr>
          <w:trHeight w:val="432"/>
        </w:trPr>
        <w:tc>
          <w:tcPr>
            <w:tcW w:w="10417" w:type="dxa"/>
            <w:gridSpan w:val="2"/>
            <w:shd w:val="clear" w:color="auto" w:fill="FFFFFF"/>
            <w:vAlign w:val="center"/>
          </w:tcPr>
          <w:p w14:paraId="16B35CD4" w14:textId="77777777" w:rsidR="00B66388" w:rsidRPr="006F5051" w:rsidRDefault="00B66388" w:rsidP="00D8010D">
            <w:pPr>
              <w:ind w:hanging="2"/>
              <w:jc w:val="center"/>
              <w:rPr>
                <w:rFonts w:ascii="Arial" w:hAnsi="Arial"/>
                <w:b/>
              </w:rPr>
            </w:pPr>
            <w:r w:rsidRPr="006F5051">
              <w:rPr>
                <w:rFonts w:ascii="Arial" w:hAnsi="Arial"/>
                <w:b/>
              </w:rPr>
              <w:t>Opinions</w:t>
            </w:r>
          </w:p>
        </w:tc>
      </w:tr>
      <w:tr w:rsidR="00B66388" w:rsidRPr="006F5051" w14:paraId="28185BF2" w14:textId="77777777" w:rsidTr="00D8010D">
        <w:trPr>
          <w:trHeight w:val="432"/>
        </w:trPr>
        <w:tc>
          <w:tcPr>
            <w:tcW w:w="2880" w:type="dxa"/>
            <w:shd w:val="clear" w:color="auto" w:fill="FFFFFF"/>
            <w:vAlign w:val="center"/>
          </w:tcPr>
          <w:p w14:paraId="7663611B" w14:textId="77777777" w:rsidR="00B66388" w:rsidRPr="006F5051" w:rsidRDefault="00B66388" w:rsidP="00D8010D">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5D913E85" w14:textId="77777777" w:rsidR="00B66388" w:rsidRPr="006F5051" w:rsidRDefault="00B66388" w:rsidP="00D8010D">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B66388" w:rsidRPr="006F5051" w14:paraId="4587A7B1" w14:textId="77777777" w:rsidTr="00D8010D">
        <w:trPr>
          <w:trHeight w:val="432"/>
        </w:trPr>
        <w:tc>
          <w:tcPr>
            <w:tcW w:w="2880" w:type="dxa"/>
            <w:shd w:val="clear" w:color="auto" w:fill="FFFFFF"/>
            <w:vAlign w:val="center"/>
          </w:tcPr>
          <w:p w14:paraId="498C0E68" w14:textId="77777777" w:rsidR="00B66388" w:rsidRPr="006F5051" w:rsidRDefault="00B66388" w:rsidP="00D8010D">
            <w:pPr>
              <w:tabs>
                <w:tab w:val="center" w:pos="4320"/>
                <w:tab w:val="right" w:pos="8640"/>
              </w:tabs>
              <w:spacing w:before="120" w:after="120"/>
              <w:ind w:hanging="2"/>
              <w:rPr>
                <w:rFonts w:ascii="Arial" w:hAnsi="Arial"/>
                <w:b/>
                <w:bCs/>
              </w:rPr>
            </w:pPr>
            <w:r w:rsidRPr="006F5051">
              <w:rPr>
                <w:rFonts w:ascii="Arial" w:hAnsi="Arial"/>
                <w:b/>
                <w:bCs/>
              </w:rPr>
              <w:lastRenderedPageBreak/>
              <w:t>Independent Market Monitor Opinion</w:t>
            </w:r>
          </w:p>
        </w:tc>
        <w:tc>
          <w:tcPr>
            <w:tcW w:w="7537" w:type="dxa"/>
            <w:vAlign w:val="center"/>
          </w:tcPr>
          <w:p w14:paraId="1D118E2A" w14:textId="77777777" w:rsidR="00B66388" w:rsidRPr="006F5051" w:rsidRDefault="00B66388" w:rsidP="00D8010D">
            <w:pPr>
              <w:spacing w:before="120" w:after="120"/>
              <w:ind w:hanging="2"/>
              <w:rPr>
                <w:rFonts w:ascii="Arial" w:hAnsi="Arial"/>
                <w:b/>
                <w:bCs/>
              </w:rPr>
            </w:pPr>
            <w:r w:rsidRPr="006F5051">
              <w:rPr>
                <w:rFonts w:ascii="Arial" w:hAnsi="Arial"/>
              </w:rPr>
              <w:t>To be determined</w:t>
            </w:r>
          </w:p>
        </w:tc>
      </w:tr>
      <w:tr w:rsidR="00B66388" w:rsidRPr="006F5051" w14:paraId="47654693" w14:textId="77777777" w:rsidTr="00D8010D">
        <w:trPr>
          <w:trHeight w:val="432"/>
        </w:trPr>
        <w:tc>
          <w:tcPr>
            <w:tcW w:w="2880" w:type="dxa"/>
            <w:shd w:val="clear" w:color="auto" w:fill="FFFFFF"/>
            <w:vAlign w:val="center"/>
          </w:tcPr>
          <w:p w14:paraId="00390141" w14:textId="77777777" w:rsidR="00B66388" w:rsidRPr="006F5051" w:rsidRDefault="00B66388" w:rsidP="00D8010D">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25F1C6D3" w14:textId="77777777" w:rsidR="00B66388" w:rsidRPr="006F5051" w:rsidRDefault="00B66388" w:rsidP="00D8010D">
            <w:pPr>
              <w:spacing w:before="120" w:after="120"/>
              <w:ind w:hanging="2"/>
              <w:rPr>
                <w:rFonts w:ascii="Arial" w:hAnsi="Arial"/>
                <w:b/>
                <w:bCs/>
              </w:rPr>
            </w:pPr>
            <w:r w:rsidRPr="003E0DC6">
              <w:rPr>
                <w:rFonts w:ascii="Arial" w:hAnsi="Arial"/>
              </w:rPr>
              <w:t>To be determined</w:t>
            </w:r>
          </w:p>
        </w:tc>
      </w:tr>
      <w:tr w:rsidR="00B66388" w:rsidRPr="006F5051" w14:paraId="0CE6A0B1" w14:textId="77777777" w:rsidTr="00D8010D">
        <w:trPr>
          <w:trHeight w:val="432"/>
        </w:trPr>
        <w:tc>
          <w:tcPr>
            <w:tcW w:w="2880" w:type="dxa"/>
            <w:shd w:val="clear" w:color="auto" w:fill="FFFFFF"/>
            <w:vAlign w:val="center"/>
          </w:tcPr>
          <w:p w14:paraId="135146ED" w14:textId="77777777" w:rsidR="00B66388" w:rsidRPr="006F5051" w:rsidRDefault="00B66388" w:rsidP="00D8010D">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301ABD8D" w14:textId="77777777" w:rsidR="00B66388" w:rsidRPr="006F5051" w:rsidRDefault="00B66388" w:rsidP="00D8010D">
            <w:pPr>
              <w:spacing w:before="120" w:after="120"/>
              <w:ind w:hanging="2"/>
              <w:rPr>
                <w:rFonts w:ascii="Arial" w:hAnsi="Arial"/>
                <w:b/>
                <w:bCs/>
              </w:rPr>
            </w:pPr>
            <w:r w:rsidRPr="003E0DC6">
              <w:rPr>
                <w:rFonts w:ascii="Arial" w:hAnsi="Arial"/>
              </w:rPr>
              <w:t>To be determined</w:t>
            </w:r>
          </w:p>
        </w:tc>
      </w:tr>
    </w:tbl>
    <w:p w14:paraId="48A1F18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5515EAC9" w14:textId="77777777" w:rsidTr="00AE6CF4">
        <w:trPr>
          <w:cantSplit/>
          <w:trHeight w:val="440"/>
        </w:trPr>
        <w:tc>
          <w:tcPr>
            <w:tcW w:w="10440" w:type="dxa"/>
            <w:gridSpan w:val="2"/>
            <w:tcBorders>
              <w:top w:val="single" w:sz="4" w:space="0" w:color="auto"/>
            </w:tcBorders>
            <w:shd w:val="clear" w:color="auto" w:fill="FFFFFF"/>
            <w:vAlign w:val="center"/>
          </w:tcPr>
          <w:p w14:paraId="07BC1247" w14:textId="77777777" w:rsidR="00342163" w:rsidRPr="00AE6CF4" w:rsidRDefault="00D61F38" w:rsidP="00AE6CF4">
            <w:pPr>
              <w:pStyle w:val="Header"/>
              <w:jc w:val="center"/>
              <w:rPr>
                <w:bCs w:val="0"/>
              </w:rPr>
            </w:pPr>
            <w:r>
              <w:t>Sponsor</w:t>
            </w:r>
          </w:p>
        </w:tc>
      </w:tr>
      <w:tr w:rsidR="00D61F38" w14:paraId="225353B4" w14:textId="77777777" w:rsidTr="00D61F38">
        <w:trPr>
          <w:cantSplit/>
          <w:trHeight w:val="432"/>
        </w:trPr>
        <w:tc>
          <w:tcPr>
            <w:tcW w:w="2993" w:type="dxa"/>
            <w:shd w:val="clear" w:color="auto" w:fill="FFFFFF"/>
            <w:vAlign w:val="center"/>
          </w:tcPr>
          <w:p w14:paraId="44DCF550" w14:textId="77777777" w:rsidR="00342163" w:rsidRPr="00AE6CF4" w:rsidRDefault="00D61F38" w:rsidP="00AE6CF4">
            <w:pPr>
              <w:pStyle w:val="Header"/>
              <w:rPr>
                <w:bCs w:val="0"/>
              </w:rPr>
            </w:pPr>
            <w:r w:rsidRPr="00B93CA0">
              <w:rPr>
                <w:bCs w:val="0"/>
              </w:rPr>
              <w:t>Name</w:t>
            </w:r>
          </w:p>
        </w:tc>
        <w:tc>
          <w:tcPr>
            <w:tcW w:w="7447" w:type="dxa"/>
            <w:vAlign w:val="center"/>
          </w:tcPr>
          <w:p w14:paraId="6BBBE529" w14:textId="6EAB3ABD" w:rsidR="00D61F38" w:rsidRDefault="00AE6CF4" w:rsidP="009A7D32">
            <w:pPr>
              <w:pStyle w:val="NormalArial"/>
            </w:pPr>
            <w:r>
              <w:t>Evan Neel</w:t>
            </w:r>
            <w:r w:rsidR="006328F7">
              <w:t xml:space="preserve"> / </w:t>
            </w:r>
            <w:r w:rsidR="003A7CFA">
              <w:t>Chris Matos</w:t>
            </w:r>
          </w:p>
        </w:tc>
      </w:tr>
      <w:tr w:rsidR="00D61F38" w14:paraId="4468D57E" w14:textId="77777777" w:rsidTr="00D61F38">
        <w:trPr>
          <w:cantSplit/>
          <w:trHeight w:val="432"/>
        </w:trPr>
        <w:tc>
          <w:tcPr>
            <w:tcW w:w="2993" w:type="dxa"/>
            <w:shd w:val="clear" w:color="auto" w:fill="FFFFFF"/>
            <w:vAlign w:val="center"/>
          </w:tcPr>
          <w:p w14:paraId="71BED2F7" w14:textId="77777777" w:rsidR="00D61F38" w:rsidRPr="00B93CA0" w:rsidRDefault="00D61F38" w:rsidP="009A7D32">
            <w:pPr>
              <w:pStyle w:val="Header"/>
              <w:rPr>
                <w:bCs w:val="0"/>
              </w:rPr>
            </w:pPr>
            <w:r w:rsidRPr="00B93CA0">
              <w:rPr>
                <w:bCs w:val="0"/>
              </w:rPr>
              <w:t>E-mail Address</w:t>
            </w:r>
          </w:p>
        </w:tc>
        <w:tc>
          <w:tcPr>
            <w:tcW w:w="7447" w:type="dxa"/>
            <w:vAlign w:val="center"/>
          </w:tcPr>
          <w:p w14:paraId="40B03EDF" w14:textId="49A3E598" w:rsidR="00D61F38" w:rsidRDefault="003A7CFA" w:rsidP="009A7D32">
            <w:pPr>
              <w:pStyle w:val="NormalArial"/>
            </w:pPr>
            <w:hyperlink r:id="rId15" w:history="1">
              <w:r w:rsidRPr="00326884">
                <w:rPr>
                  <w:rStyle w:val="Hyperlink"/>
                </w:rPr>
                <w:t>Evan.neel@lancium.com</w:t>
              </w:r>
            </w:hyperlink>
            <w:r w:rsidR="006328F7">
              <w:t xml:space="preserve"> /</w:t>
            </w:r>
            <w:r>
              <w:t xml:space="preserve"> </w:t>
            </w:r>
            <w:hyperlink r:id="rId16" w:history="1">
              <w:r w:rsidRPr="00326884">
                <w:rPr>
                  <w:rStyle w:val="Hyperlink"/>
                </w:rPr>
                <w:t>Chrismatos@google.com</w:t>
              </w:r>
            </w:hyperlink>
            <w:r>
              <w:t xml:space="preserve"> </w:t>
            </w:r>
          </w:p>
        </w:tc>
      </w:tr>
      <w:tr w:rsidR="00D61F38" w14:paraId="48B5FEA7" w14:textId="77777777" w:rsidTr="00D61F38">
        <w:trPr>
          <w:cantSplit/>
          <w:trHeight w:val="432"/>
        </w:trPr>
        <w:tc>
          <w:tcPr>
            <w:tcW w:w="2993" w:type="dxa"/>
            <w:shd w:val="clear" w:color="auto" w:fill="FFFFFF"/>
            <w:vAlign w:val="center"/>
          </w:tcPr>
          <w:p w14:paraId="04D30C82" w14:textId="77777777" w:rsidR="00D61F38" w:rsidRPr="00B93CA0" w:rsidRDefault="00D61F38" w:rsidP="009A7D32">
            <w:pPr>
              <w:pStyle w:val="Header"/>
              <w:rPr>
                <w:bCs w:val="0"/>
              </w:rPr>
            </w:pPr>
            <w:r w:rsidRPr="00B93CA0">
              <w:rPr>
                <w:bCs w:val="0"/>
              </w:rPr>
              <w:t>Company</w:t>
            </w:r>
          </w:p>
        </w:tc>
        <w:tc>
          <w:tcPr>
            <w:tcW w:w="7447" w:type="dxa"/>
            <w:vAlign w:val="center"/>
          </w:tcPr>
          <w:p w14:paraId="2F938083" w14:textId="4BC320AD" w:rsidR="00D61F38" w:rsidRDefault="00AE6CF4" w:rsidP="009A7D32">
            <w:pPr>
              <w:pStyle w:val="NormalArial"/>
            </w:pPr>
            <w:r>
              <w:t>Lancium LLC</w:t>
            </w:r>
            <w:r w:rsidR="006328F7">
              <w:t xml:space="preserve"> and </w:t>
            </w:r>
            <w:r w:rsidR="003A7CFA">
              <w:t>Google LLC</w:t>
            </w:r>
            <w:r w:rsidR="006328F7">
              <w:t xml:space="preserve"> (“Joint Sponsors”)</w:t>
            </w:r>
          </w:p>
        </w:tc>
      </w:tr>
      <w:tr w:rsidR="00D61F38" w14:paraId="5FA48D77" w14:textId="77777777" w:rsidTr="00D61F38">
        <w:trPr>
          <w:cantSplit/>
          <w:trHeight w:val="432"/>
        </w:trPr>
        <w:tc>
          <w:tcPr>
            <w:tcW w:w="2993" w:type="dxa"/>
            <w:tcBorders>
              <w:bottom w:val="single" w:sz="4" w:space="0" w:color="auto"/>
            </w:tcBorders>
            <w:shd w:val="clear" w:color="auto" w:fill="FFFFFF"/>
            <w:vAlign w:val="center"/>
          </w:tcPr>
          <w:p w14:paraId="08F71713"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0A3CF58B" w14:textId="77777777" w:rsidR="00D61F38" w:rsidRDefault="00D61F38" w:rsidP="009A7D32">
            <w:pPr>
              <w:pStyle w:val="NormalArial"/>
            </w:pPr>
          </w:p>
        </w:tc>
      </w:tr>
      <w:tr w:rsidR="00D61F38" w14:paraId="16843CA2" w14:textId="77777777" w:rsidTr="00D61F38">
        <w:trPr>
          <w:cantSplit/>
          <w:trHeight w:val="432"/>
        </w:trPr>
        <w:tc>
          <w:tcPr>
            <w:tcW w:w="2993" w:type="dxa"/>
            <w:shd w:val="clear" w:color="auto" w:fill="FFFFFF"/>
            <w:vAlign w:val="center"/>
          </w:tcPr>
          <w:p w14:paraId="46D4025F"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4E6BBED1" w14:textId="135F3A6C" w:rsidR="00D61F38" w:rsidRDefault="00AE6CF4" w:rsidP="009A7D32">
            <w:pPr>
              <w:pStyle w:val="NormalArial"/>
            </w:pPr>
            <w:r>
              <w:t>828-774-2426</w:t>
            </w:r>
            <w:r w:rsidR="006328F7">
              <w:t xml:space="preserve"> / </w:t>
            </w:r>
            <w:r w:rsidR="003A7CFA">
              <w:t>650-930-6764</w:t>
            </w:r>
          </w:p>
        </w:tc>
      </w:tr>
      <w:tr w:rsidR="00D61F38" w14:paraId="2068C1D5" w14:textId="77777777" w:rsidTr="00D61F38">
        <w:trPr>
          <w:cantSplit/>
          <w:trHeight w:val="432"/>
        </w:trPr>
        <w:tc>
          <w:tcPr>
            <w:tcW w:w="2993" w:type="dxa"/>
            <w:tcBorders>
              <w:bottom w:val="single" w:sz="4" w:space="0" w:color="auto"/>
            </w:tcBorders>
            <w:shd w:val="clear" w:color="auto" w:fill="FFFFFF"/>
            <w:vAlign w:val="center"/>
          </w:tcPr>
          <w:p w14:paraId="6A16CB1F"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077B4DEA" w14:textId="77777777" w:rsidR="00D61F38" w:rsidRDefault="00AE6CF4" w:rsidP="009A7D32">
            <w:pPr>
              <w:pStyle w:val="NormalArial"/>
            </w:pPr>
            <w:r>
              <w:t>Consumer Industrial</w:t>
            </w:r>
          </w:p>
        </w:tc>
      </w:tr>
    </w:tbl>
    <w:p w14:paraId="6DE0C83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BFFADC" w14:textId="77777777" w:rsidTr="00D176CF">
        <w:trPr>
          <w:cantSplit/>
          <w:trHeight w:val="432"/>
        </w:trPr>
        <w:tc>
          <w:tcPr>
            <w:tcW w:w="10440" w:type="dxa"/>
            <w:gridSpan w:val="2"/>
            <w:vAlign w:val="center"/>
          </w:tcPr>
          <w:p w14:paraId="636DDCE4" w14:textId="77777777" w:rsidR="009A3772" w:rsidRPr="007C199B" w:rsidRDefault="009A3772" w:rsidP="007C199B">
            <w:pPr>
              <w:pStyle w:val="NormalArial"/>
              <w:jc w:val="center"/>
              <w:rPr>
                <w:b/>
              </w:rPr>
            </w:pPr>
            <w:r w:rsidRPr="007C199B">
              <w:rPr>
                <w:b/>
              </w:rPr>
              <w:t>Market Rules Staff Contact</w:t>
            </w:r>
          </w:p>
        </w:tc>
      </w:tr>
      <w:tr w:rsidR="009A3772" w:rsidRPr="00D56D61" w14:paraId="176E2285" w14:textId="77777777" w:rsidTr="00D176CF">
        <w:trPr>
          <w:cantSplit/>
          <w:trHeight w:val="432"/>
        </w:trPr>
        <w:tc>
          <w:tcPr>
            <w:tcW w:w="2880" w:type="dxa"/>
            <w:vAlign w:val="center"/>
          </w:tcPr>
          <w:p w14:paraId="48079034" w14:textId="77777777" w:rsidR="009A3772" w:rsidRPr="007C199B" w:rsidRDefault="009A3772">
            <w:pPr>
              <w:pStyle w:val="NormalArial"/>
              <w:rPr>
                <w:b/>
              </w:rPr>
            </w:pPr>
            <w:r w:rsidRPr="007C199B">
              <w:rPr>
                <w:b/>
              </w:rPr>
              <w:t>Name</w:t>
            </w:r>
          </w:p>
        </w:tc>
        <w:tc>
          <w:tcPr>
            <w:tcW w:w="7560" w:type="dxa"/>
            <w:vAlign w:val="center"/>
          </w:tcPr>
          <w:p w14:paraId="65340344" w14:textId="2834A070" w:rsidR="009A3772" w:rsidRPr="00D56D61" w:rsidRDefault="006328F7">
            <w:pPr>
              <w:pStyle w:val="NormalArial"/>
            </w:pPr>
            <w:r>
              <w:t>Cory Phillips</w:t>
            </w:r>
          </w:p>
        </w:tc>
      </w:tr>
      <w:tr w:rsidR="009A3772" w:rsidRPr="00D56D61" w14:paraId="29F98DF4" w14:textId="77777777" w:rsidTr="00D176CF">
        <w:trPr>
          <w:cantSplit/>
          <w:trHeight w:val="432"/>
        </w:trPr>
        <w:tc>
          <w:tcPr>
            <w:tcW w:w="2880" w:type="dxa"/>
            <w:vAlign w:val="center"/>
          </w:tcPr>
          <w:p w14:paraId="772F017C" w14:textId="77777777" w:rsidR="009A3772" w:rsidRPr="007C199B" w:rsidRDefault="009A3772">
            <w:pPr>
              <w:pStyle w:val="NormalArial"/>
              <w:rPr>
                <w:b/>
              </w:rPr>
            </w:pPr>
            <w:r w:rsidRPr="007C199B">
              <w:rPr>
                <w:b/>
              </w:rPr>
              <w:t>E-Mail Address</w:t>
            </w:r>
          </w:p>
        </w:tc>
        <w:tc>
          <w:tcPr>
            <w:tcW w:w="7560" w:type="dxa"/>
            <w:vAlign w:val="center"/>
          </w:tcPr>
          <w:p w14:paraId="6158E296" w14:textId="30070781" w:rsidR="009A3772" w:rsidRPr="00D56D61" w:rsidRDefault="006328F7">
            <w:pPr>
              <w:pStyle w:val="NormalArial"/>
            </w:pPr>
            <w:hyperlink r:id="rId17" w:history="1">
              <w:r w:rsidRPr="00F124EB">
                <w:rPr>
                  <w:rStyle w:val="Hyperlink"/>
                </w:rPr>
                <w:t>cory.phillips@ercot.com</w:t>
              </w:r>
            </w:hyperlink>
          </w:p>
        </w:tc>
      </w:tr>
      <w:tr w:rsidR="009A3772" w:rsidRPr="005370B5" w14:paraId="621A00D3" w14:textId="77777777" w:rsidTr="00D176CF">
        <w:trPr>
          <w:cantSplit/>
          <w:trHeight w:val="432"/>
        </w:trPr>
        <w:tc>
          <w:tcPr>
            <w:tcW w:w="2880" w:type="dxa"/>
            <w:vAlign w:val="center"/>
          </w:tcPr>
          <w:p w14:paraId="65C78DF9" w14:textId="77777777" w:rsidR="009A3772" w:rsidRPr="007C199B" w:rsidRDefault="009A3772">
            <w:pPr>
              <w:pStyle w:val="NormalArial"/>
              <w:rPr>
                <w:b/>
              </w:rPr>
            </w:pPr>
            <w:r w:rsidRPr="007C199B">
              <w:rPr>
                <w:b/>
              </w:rPr>
              <w:t>Phone Number</w:t>
            </w:r>
          </w:p>
        </w:tc>
        <w:tc>
          <w:tcPr>
            <w:tcW w:w="7560" w:type="dxa"/>
            <w:vAlign w:val="center"/>
          </w:tcPr>
          <w:p w14:paraId="339E7C79" w14:textId="6F9C7487" w:rsidR="009A3772" w:rsidRDefault="006328F7">
            <w:pPr>
              <w:pStyle w:val="NormalArial"/>
            </w:pPr>
            <w:r>
              <w:t>512-248-6464</w:t>
            </w:r>
          </w:p>
        </w:tc>
      </w:tr>
    </w:tbl>
    <w:p w14:paraId="1090BCBB" w14:textId="77777777" w:rsidR="00B66388" w:rsidRDefault="00B66388" w:rsidP="00B66388">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B66388" w:rsidRPr="006F5051" w14:paraId="248B41CB" w14:textId="77777777" w:rsidTr="00D8010D">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BA503B0" w14:textId="77777777" w:rsidR="00B66388" w:rsidRPr="006F5051" w:rsidRDefault="00B66388" w:rsidP="00D8010D">
            <w:pPr>
              <w:jc w:val="center"/>
              <w:rPr>
                <w:rFonts w:ascii="Arial" w:hAnsi="Arial"/>
                <w:b/>
              </w:rPr>
            </w:pPr>
            <w:r w:rsidRPr="006F5051">
              <w:rPr>
                <w:rFonts w:ascii="Arial" w:hAnsi="Arial"/>
                <w:b/>
              </w:rPr>
              <w:t>Comments Received</w:t>
            </w:r>
          </w:p>
        </w:tc>
      </w:tr>
      <w:tr w:rsidR="00B66388" w:rsidRPr="006F5051" w14:paraId="38679EEF" w14:textId="77777777" w:rsidTr="00D80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D67CDD5" w14:textId="77777777" w:rsidR="00B66388" w:rsidRPr="006F5051" w:rsidRDefault="00B66388" w:rsidP="00D8010D">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625029FC" w14:textId="77777777" w:rsidR="00B66388" w:rsidRPr="006F5051" w:rsidRDefault="00B66388" w:rsidP="00D8010D">
            <w:pPr>
              <w:rPr>
                <w:rFonts w:ascii="Arial" w:hAnsi="Arial"/>
                <w:b/>
              </w:rPr>
            </w:pPr>
            <w:r w:rsidRPr="006F5051">
              <w:rPr>
                <w:rFonts w:ascii="Arial" w:hAnsi="Arial"/>
                <w:b/>
              </w:rPr>
              <w:t>Comment Summary</w:t>
            </w:r>
          </w:p>
        </w:tc>
      </w:tr>
      <w:tr w:rsidR="00B66388" w:rsidRPr="006F5051" w14:paraId="523C7CF0" w14:textId="77777777" w:rsidTr="00D80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49105C" w14:textId="3A8F4E84" w:rsidR="00B66388" w:rsidRPr="006F5051" w:rsidRDefault="00B47273" w:rsidP="00D8010D">
            <w:pPr>
              <w:tabs>
                <w:tab w:val="center" w:pos="4320"/>
                <w:tab w:val="right" w:pos="8640"/>
              </w:tabs>
              <w:rPr>
                <w:rFonts w:ascii="Arial" w:hAnsi="Arial"/>
              </w:rPr>
            </w:pPr>
            <w:r>
              <w:rPr>
                <w:rFonts w:ascii="Arial" w:hAnsi="Arial"/>
              </w:rPr>
              <w:t>ERCOT 020226</w:t>
            </w:r>
          </w:p>
        </w:tc>
        <w:tc>
          <w:tcPr>
            <w:tcW w:w="7537" w:type="dxa"/>
            <w:tcBorders>
              <w:top w:val="single" w:sz="4" w:space="0" w:color="auto"/>
              <w:left w:val="single" w:sz="4" w:space="0" w:color="auto"/>
              <w:bottom w:val="single" w:sz="4" w:space="0" w:color="auto"/>
              <w:right w:val="single" w:sz="4" w:space="0" w:color="auto"/>
            </w:tcBorders>
            <w:vAlign w:val="center"/>
          </w:tcPr>
          <w:p w14:paraId="60059BF2" w14:textId="3EBB5944" w:rsidR="00B66388" w:rsidRPr="006F5051" w:rsidRDefault="00B47273" w:rsidP="00D8010D">
            <w:pPr>
              <w:spacing w:before="120" w:after="120"/>
              <w:rPr>
                <w:rFonts w:ascii="Arial" w:hAnsi="Arial"/>
              </w:rPr>
            </w:pPr>
            <w:r>
              <w:rPr>
                <w:rFonts w:ascii="Arial" w:hAnsi="Arial"/>
              </w:rPr>
              <w:t>Raised concerns with PGRR141 and requested PGRR141 be tabled</w:t>
            </w:r>
          </w:p>
        </w:tc>
      </w:tr>
      <w:tr w:rsidR="00B47273" w:rsidRPr="006F5051" w14:paraId="44FF5213" w14:textId="77777777" w:rsidTr="00D8010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776066" w14:textId="4CFF5465" w:rsidR="00B47273" w:rsidRDefault="00B47273" w:rsidP="00D8010D">
            <w:pPr>
              <w:tabs>
                <w:tab w:val="center" w:pos="4320"/>
                <w:tab w:val="right" w:pos="8640"/>
              </w:tabs>
              <w:rPr>
                <w:rFonts w:ascii="Arial" w:hAnsi="Arial"/>
              </w:rPr>
            </w:pPr>
            <w:r>
              <w:rPr>
                <w:rFonts w:ascii="Arial" w:hAnsi="Arial"/>
              </w:rPr>
              <w:t>Joint Sponsors 020426</w:t>
            </w:r>
          </w:p>
        </w:tc>
        <w:tc>
          <w:tcPr>
            <w:tcW w:w="7537" w:type="dxa"/>
            <w:tcBorders>
              <w:top w:val="single" w:sz="4" w:space="0" w:color="auto"/>
              <w:left w:val="single" w:sz="4" w:space="0" w:color="auto"/>
              <w:bottom w:val="single" w:sz="4" w:space="0" w:color="auto"/>
              <w:right w:val="single" w:sz="4" w:space="0" w:color="auto"/>
            </w:tcBorders>
            <w:vAlign w:val="center"/>
          </w:tcPr>
          <w:p w14:paraId="5DBA0930" w14:textId="6CD91B3F" w:rsidR="00B47273" w:rsidRPr="006F5051" w:rsidRDefault="00B47273" w:rsidP="00D8010D">
            <w:pPr>
              <w:spacing w:before="120" w:after="120"/>
              <w:rPr>
                <w:rFonts w:ascii="Arial" w:hAnsi="Arial"/>
              </w:rPr>
            </w:pPr>
            <w:r>
              <w:rPr>
                <w:rFonts w:ascii="Arial" w:hAnsi="Arial"/>
              </w:rPr>
              <w:t>Responded to issues raised in the 2/2/26 ERCOT comments and noted support for a short period of tabling for additional stakeholder discussion</w:t>
            </w:r>
          </w:p>
        </w:tc>
      </w:tr>
    </w:tbl>
    <w:p w14:paraId="7591DDD9" w14:textId="77777777" w:rsidR="00B66388" w:rsidRDefault="00B66388" w:rsidP="00B663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66388" w14:paraId="1DC8CF3F" w14:textId="77777777" w:rsidTr="00D8010D">
        <w:trPr>
          <w:trHeight w:val="350"/>
        </w:trPr>
        <w:tc>
          <w:tcPr>
            <w:tcW w:w="10440" w:type="dxa"/>
            <w:tcBorders>
              <w:bottom w:val="single" w:sz="4" w:space="0" w:color="auto"/>
            </w:tcBorders>
            <w:shd w:val="clear" w:color="auto" w:fill="FFFFFF"/>
            <w:vAlign w:val="center"/>
          </w:tcPr>
          <w:p w14:paraId="77F8C5CA" w14:textId="77777777" w:rsidR="00B66388" w:rsidRDefault="00B66388" w:rsidP="00D8010D">
            <w:pPr>
              <w:pStyle w:val="Header"/>
              <w:jc w:val="center"/>
            </w:pPr>
            <w:r>
              <w:t>Market Rules Notes</w:t>
            </w:r>
          </w:p>
        </w:tc>
      </w:tr>
    </w:tbl>
    <w:p w14:paraId="1A9E9AD0" w14:textId="5F67AD12" w:rsidR="009A3772" w:rsidRPr="00D56D61" w:rsidRDefault="00B66388" w:rsidP="00B6638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1319FBA" w14:textId="77777777">
        <w:trPr>
          <w:trHeight w:val="350"/>
        </w:trPr>
        <w:tc>
          <w:tcPr>
            <w:tcW w:w="10440" w:type="dxa"/>
            <w:tcBorders>
              <w:bottom w:val="single" w:sz="4" w:space="0" w:color="auto"/>
            </w:tcBorders>
            <w:shd w:val="clear" w:color="auto" w:fill="FFFFFF"/>
            <w:vAlign w:val="center"/>
          </w:tcPr>
          <w:p w14:paraId="51A5D037" w14:textId="77777777" w:rsidR="009A3772" w:rsidRDefault="009A3772" w:rsidP="005E1113">
            <w:pPr>
              <w:pStyle w:val="Header"/>
              <w:jc w:val="center"/>
            </w:pPr>
            <w:r>
              <w:t xml:space="preserve">Proposed </w:t>
            </w:r>
            <w:r w:rsidR="005E1113">
              <w:t>Guide</w:t>
            </w:r>
            <w:r>
              <w:t xml:space="preserve"> Language Revision</w:t>
            </w:r>
          </w:p>
        </w:tc>
      </w:tr>
    </w:tbl>
    <w:p w14:paraId="5DF6394E" w14:textId="77777777" w:rsidR="0050737A" w:rsidRPr="002C111D" w:rsidRDefault="0050737A" w:rsidP="0050737A">
      <w:pPr>
        <w:keepNext/>
        <w:tabs>
          <w:tab w:val="left" w:pos="1080"/>
        </w:tabs>
        <w:spacing w:before="240" w:after="240"/>
        <w:outlineLvl w:val="2"/>
        <w:rPr>
          <w:b/>
          <w:bCs/>
          <w:i/>
          <w:szCs w:val="20"/>
        </w:rPr>
      </w:pPr>
      <w:bookmarkStart w:id="0" w:name="_Toc216098216"/>
      <w:r w:rsidRPr="002C111D">
        <w:rPr>
          <w:b/>
          <w:bCs/>
          <w:i/>
          <w:szCs w:val="20"/>
        </w:rPr>
        <w:lastRenderedPageBreak/>
        <w:t>9.3.1</w:t>
      </w:r>
      <w:r w:rsidRPr="002C111D">
        <w:rPr>
          <w:b/>
          <w:bCs/>
          <w:i/>
          <w:szCs w:val="20"/>
        </w:rPr>
        <w:tab/>
        <w:t>Large Load Interconnection Study (LLIS)</w:t>
      </w:r>
      <w:bookmarkEnd w:id="0"/>
    </w:p>
    <w:p w14:paraId="4A0144B8" w14:textId="77777777" w:rsidR="0050737A" w:rsidRPr="002C111D" w:rsidRDefault="0050737A" w:rsidP="0050737A">
      <w:pPr>
        <w:spacing w:after="240"/>
        <w:ind w:left="720" w:hanging="720"/>
        <w:rPr>
          <w:iCs/>
          <w:szCs w:val="20"/>
        </w:rPr>
      </w:pPr>
      <w:r w:rsidRPr="002C111D">
        <w:rPr>
          <w:iCs/>
          <w:szCs w:val="20"/>
        </w:rPr>
        <w:t>(1)</w:t>
      </w:r>
      <w:r w:rsidRPr="002C111D">
        <w:rPr>
          <w:iCs/>
          <w:szCs w:val="20"/>
        </w:rPr>
        <w:tab/>
        <w:t>An LLIS consists of the set of steady-state, stability, short-circuit and other relevant studies that are necessary to determine the reliability impact of a Large Load interconnection on affected Transmission Facilities and identify the Transmission Facilities that are needed to reliably interconnect the new or modified Large Load to the ERCOT System.</w:t>
      </w:r>
    </w:p>
    <w:p w14:paraId="2DB62973" w14:textId="77777777" w:rsidR="0050737A" w:rsidRPr="002C111D" w:rsidRDefault="0050737A" w:rsidP="0050737A">
      <w:pPr>
        <w:spacing w:after="240"/>
        <w:ind w:left="720" w:hanging="720"/>
        <w:rPr>
          <w:iCs/>
          <w:szCs w:val="20"/>
        </w:rPr>
      </w:pPr>
      <w:r w:rsidRPr="002C111D">
        <w:rPr>
          <w:iCs/>
          <w:szCs w:val="20"/>
        </w:rPr>
        <w:t>(2)</w:t>
      </w:r>
      <w:r w:rsidRPr="002C111D">
        <w:rPr>
          <w:iCs/>
          <w:szCs w:val="20"/>
        </w:rPr>
        <w:tab/>
        <w:t xml:space="preserve">If an Interconnecting Entity (IE) or Resource Entity submits a large Generation Resource interconnection request, as defined in Section 5.3, Interconnection Study Procedures for Large Generators, that also includes a co-located Large Load, the Full Interconnection Study (FIS) may be used in place of a separate LLIS. </w:t>
      </w:r>
      <w:r>
        <w:rPr>
          <w:iCs/>
          <w:szCs w:val="20"/>
        </w:rPr>
        <w:t xml:space="preserve"> </w:t>
      </w:r>
      <w:r w:rsidRPr="002C111D">
        <w:rPr>
          <w:iCs/>
          <w:szCs w:val="20"/>
        </w:rPr>
        <w:t>The FIS shall reflect the full requested Load amount and conform to all study requirements detailed in Sections 5.3 and 9.3</w:t>
      </w:r>
      <w:r>
        <w:rPr>
          <w:iCs/>
          <w:szCs w:val="20"/>
        </w:rPr>
        <w:t>, Interconnection Study Procedures for Large Loads</w:t>
      </w:r>
      <w:r w:rsidRPr="002C111D">
        <w:rPr>
          <w:iCs/>
          <w:szCs w:val="20"/>
        </w:rPr>
        <w:t xml:space="preserve">. </w:t>
      </w:r>
      <w:r>
        <w:rPr>
          <w:iCs/>
          <w:szCs w:val="20"/>
        </w:rPr>
        <w:t xml:space="preserve"> </w:t>
      </w:r>
      <w:r w:rsidRPr="002C111D">
        <w:rPr>
          <w:iCs/>
          <w:szCs w:val="20"/>
        </w:rPr>
        <w:t>For any deadlines or timelines set out in this section that conflict with the deadlines or timelines in Sections 5.2</w:t>
      </w:r>
      <w:r>
        <w:rPr>
          <w:iCs/>
          <w:szCs w:val="20"/>
        </w:rPr>
        <w:t>, General Provisions,</w:t>
      </w:r>
      <w:r w:rsidRPr="002C111D">
        <w:rPr>
          <w:iCs/>
          <w:szCs w:val="20"/>
        </w:rPr>
        <w:t xml:space="preserve"> and 5.3, the deadlines or timelines in Sections 5.2 and 5.3 shall govern.</w:t>
      </w:r>
    </w:p>
    <w:p w14:paraId="4060FC1D" w14:textId="77777777" w:rsidR="0050737A" w:rsidRPr="002C111D" w:rsidRDefault="0050737A" w:rsidP="0050737A">
      <w:pPr>
        <w:spacing w:after="240"/>
        <w:ind w:left="720" w:hanging="720"/>
        <w:rPr>
          <w:iCs/>
          <w:szCs w:val="20"/>
        </w:rPr>
      </w:pPr>
      <w:r w:rsidRPr="002C111D">
        <w:rPr>
          <w:iCs/>
          <w:szCs w:val="20"/>
        </w:rPr>
        <w:t>(3)</w:t>
      </w:r>
      <w:r w:rsidRPr="002C111D">
        <w:rPr>
          <w:iCs/>
          <w:szCs w:val="20"/>
        </w:rPr>
        <w:tab/>
        <w:t xml:space="preserve">During the LLIS, the interconnecting </w:t>
      </w:r>
      <w:r>
        <w:rPr>
          <w:iCs/>
          <w:szCs w:val="20"/>
        </w:rPr>
        <w:t>Transmission Service Provider (</w:t>
      </w:r>
      <w:r w:rsidRPr="002C111D">
        <w:rPr>
          <w:iCs/>
          <w:szCs w:val="20"/>
        </w:rPr>
        <w:t>TSP</w:t>
      </w:r>
      <w:r>
        <w:rPr>
          <w:iCs/>
          <w:szCs w:val="20"/>
        </w:rPr>
        <w:t>)</w:t>
      </w:r>
      <w:r w:rsidRPr="002C111D">
        <w:rPr>
          <w:iCs/>
          <w:szCs w:val="20"/>
        </w:rPr>
        <w:t xml:space="preserve"> shall be the lead TSP unless otherwise designated by ERCOT during the study scoping process detailed in Section 9.3.2</w:t>
      </w:r>
      <w:r>
        <w:rPr>
          <w:iCs/>
          <w:szCs w:val="20"/>
        </w:rPr>
        <w:t>, Large Load Interconnection Study Scoping Process</w:t>
      </w:r>
      <w:r w:rsidRPr="002C111D">
        <w:rPr>
          <w:iCs/>
          <w:szCs w:val="20"/>
        </w:rPr>
        <w:t>.</w:t>
      </w:r>
    </w:p>
    <w:p w14:paraId="63B4CE7B" w14:textId="77777777" w:rsidR="0050737A" w:rsidRDefault="0050737A" w:rsidP="0050737A">
      <w:pPr>
        <w:spacing w:after="240"/>
        <w:ind w:left="720" w:hanging="720"/>
        <w:rPr>
          <w:ins w:id="1" w:author="Joint Sponsors" w:date="2025-12-31T11:29:00Z" w16du:dateUtc="2025-12-31T17:29:00Z"/>
          <w:iCs/>
          <w:szCs w:val="20"/>
        </w:rPr>
      </w:pPr>
      <w:r w:rsidRPr="002C111D">
        <w:rPr>
          <w:iCs/>
          <w:szCs w:val="20"/>
        </w:rPr>
        <w:t>(4)</w:t>
      </w:r>
      <w:r w:rsidRPr="002C111D">
        <w:rPr>
          <w:iCs/>
          <w:szCs w:val="20"/>
        </w:rPr>
        <w:tab/>
        <w:t>For an interconnection request involving a Large Load interconnecting at distribution voltage, the LLIS shall evaluate only the proposed Load’s transmission-level impacts, if any.  The affected Distribution Service Provider (DSP) shall provide the lead TSP with all information concerning the DSP's facilities needed to complete any required studies.</w:t>
      </w:r>
    </w:p>
    <w:p w14:paraId="49E62BEF" w14:textId="79ACF109" w:rsidR="001F3820" w:rsidRDefault="001F3820" w:rsidP="001F3820">
      <w:pPr>
        <w:spacing w:after="240"/>
        <w:ind w:left="720" w:hanging="720"/>
      </w:pPr>
      <w:ins w:id="2" w:author="Joint Sponsors" w:date="2025-12-31T11:29:00Z" w16du:dateUtc="2025-12-31T17:29:00Z">
        <w:r w:rsidRPr="002C111D">
          <w:rPr>
            <w:iCs/>
            <w:szCs w:val="20"/>
          </w:rPr>
          <w:t>(</w:t>
        </w:r>
        <w:r>
          <w:rPr>
            <w:iCs/>
            <w:szCs w:val="20"/>
          </w:rPr>
          <w:t>5</w:t>
        </w:r>
        <w:r w:rsidRPr="002C111D">
          <w:rPr>
            <w:iCs/>
            <w:szCs w:val="20"/>
          </w:rPr>
          <w:t>)</w:t>
        </w:r>
        <w:r w:rsidRPr="002C111D">
          <w:rPr>
            <w:iCs/>
            <w:szCs w:val="20"/>
          </w:rPr>
          <w:tab/>
        </w:r>
        <w:r>
          <w:rPr>
            <w:iCs/>
            <w:szCs w:val="20"/>
          </w:rPr>
          <w:t>If a transmission project proposed for Regional Planning Group (RPG) review, pursuant to Protocol Section 3.11.4.1, Project Submission, also includes a Large Load, the RPG review may be used in place of a separate LLIS.</w:t>
        </w:r>
      </w:ins>
    </w:p>
    <w:sectPr w:rsidR="001F3820">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66942" w14:textId="77777777" w:rsidR="004C197B" w:rsidRDefault="004C197B">
      <w:r>
        <w:separator/>
      </w:r>
    </w:p>
  </w:endnote>
  <w:endnote w:type="continuationSeparator" w:id="0">
    <w:p w14:paraId="58D043CE" w14:textId="77777777" w:rsidR="004C197B" w:rsidRDefault="004C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1ED8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172F" w14:textId="342C39D3" w:rsidR="00D176CF" w:rsidRDefault="00A82FF2">
    <w:pPr>
      <w:pStyle w:val="Footer"/>
      <w:tabs>
        <w:tab w:val="clear" w:pos="4320"/>
        <w:tab w:val="clear" w:pos="8640"/>
        <w:tab w:val="right" w:pos="9360"/>
      </w:tabs>
      <w:rPr>
        <w:rFonts w:ascii="Arial" w:hAnsi="Arial" w:cs="Arial"/>
        <w:sz w:val="18"/>
      </w:rPr>
    </w:pPr>
    <w:r>
      <w:rPr>
        <w:rFonts w:ascii="Arial" w:hAnsi="Arial" w:cs="Arial"/>
        <w:sz w:val="18"/>
      </w:rPr>
      <w:t>141</w:t>
    </w:r>
    <w:r w:rsidR="006328F7">
      <w:rPr>
        <w:rFonts w:ascii="Arial" w:hAnsi="Arial" w:cs="Arial"/>
        <w:sz w:val="18"/>
      </w:rPr>
      <w:t>PGRR-0</w:t>
    </w:r>
    <w:r w:rsidR="00B47273">
      <w:rPr>
        <w:rFonts w:ascii="Arial" w:hAnsi="Arial" w:cs="Arial"/>
        <w:sz w:val="18"/>
      </w:rPr>
      <w:t>5</w:t>
    </w:r>
    <w:r w:rsidR="00B66388">
      <w:rPr>
        <w:rFonts w:ascii="Arial" w:hAnsi="Arial" w:cs="Arial"/>
        <w:sz w:val="18"/>
      </w:rPr>
      <w:t xml:space="preserve"> ROS Report 020526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C704396"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6C23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C0B799" w14:textId="77777777" w:rsidR="004C197B" w:rsidRDefault="004C197B">
      <w:r>
        <w:separator/>
      </w:r>
    </w:p>
  </w:footnote>
  <w:footnote w:type="continuationSeparator" w:id="0">
    <w:p w14:paraId="489BA2BD" w14:textId="77777777" w:rsidR="004C197B" w:rsidRDefault="004C1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D1FD8" w14:textId="144666AC" w:rsidR="00D176CF" w:rsidRDefault="00B66388"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4.4pt;visibility:visible;mso-wrap-style:square" o:bullet="t">
        <v:imagedata r:id="rId1" o:title=""/>
        <o:lock v:ext="edit" aspectratio="f"/>
      </v:shape>
    </w:pict>
  </w:numPicBullet>
  <w:numPicBullet w:numPicBulletId="1">
    <w:pict>
      <v:shape id="_x0000_i1026" type="#_x0000_t75" style="width:16.2pt;height:14.4pt;visibility:visible;mso-wrap-style:square" o:bullet="t">
        <v:imagedata r:id="rId2" o:title=""/>
        <o:lock v:ext="edit" aspectratio="f"/>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0E6B2E"/>
    <w:multiLevelType w:val="multilevel"/>
    <w:tmpl w:val="14CC1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3654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B94CEA"/>
    <w:multiLevelType w:val="hybridMultilevel"/>
    <w:tmpl w:val="BF86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0519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4"/>
  </w:num>
  <w:num w:numId="3" w16cid:durableId="1465851006">
    <w:abstractNumId w:val="15"/>
  </w:num>
  <w:num w:numId="4" w16cid:durableId="2101876533">
    <w:abstractNumId w:val="1"/>
  </w:num>
  <w:num w:numId="5" w16cid:durableId="90930211">
    <w:abstractNumId w:val="10"/>
  </w:num>
  <w:num w:numId="6" w16cid:durableId="147064057">
    <w:abstractNumId w:val="10"/>
  </w:num>
  <w:num w:numId="7" w16cid:durableId="1755010341">
    <w:abstractNumId w:val="10"/>
  </w:num>
  <w:num w:numId="8" w16cid:durableId="1467819988">
    <w:abstractNumId w:val="10"/>
  </w:num>
  <w:num w:numId="9" w16cid:durableId="2243846">
    <w:abstractNumId w:val="10"/>
  </w:num>
  <w:num w:numId="10" w16cid:durableId="1707677871">
    <w:abstractNumId w:val="10"/>
  </w:num>
  <w:num w:numId="11" w16cid:durableId="1251043373">
    <w:abstractNumId w:val="10"/>
  </w:num>
  <w:num w:numId="12" w16cid:durableId="2116292320">
    <w:abstractNumId w:val="10"/>
  </w:num>
  <w:num w:numId="13" w16cid:durableId="1336956191">
    <w:abstractNumId w:val="10"/>
  </w:num>
  <w:num w:numId="14" w16cid:durableId="2090686666">
    <w:abstractNumId w:val="4"/>
  </w:num>
  <w:num w:numId="15" w16cid:durableId="437800973">
    <w:abstractNumId w:val="9"/>
  </w:num>
  <w:num w:numId="16" w16cid:durableId="700282402">
    <w:abstractNumId w:val="12"/>
  </w:num>
  <w:num w:numId="17" w16cid:durableId="1309476948">
    <w:abstractNumId w:val="13"/>
  </w:num>
  <w:num w:numId="18" w16cid:durableId="550963706">
    <w:abstractNumId w:val="6"/>
  </w:num>
  <w:num w:numId="19" w16cid:durableId="1284192548">
    <w:abstractNumId w:val="11"/>
  </w:num>
  <w:num w:numId="20" w16cid:durableId="856843399">
    <w:abstractNumId w:val="3"/>
  </w:num>
  <w:num w:numId="21" w16cid:durableId="1212882286">
    <w:abstractNumId w:val="8"/>
  </w:num>
  <w:num w:numId="22" w16cid:durableId="128597290">
    <w:abstractNumId w:val="5"/>
  </w:num>
  <w:num w:numId="23" w16cid:durableId="355036892">
    <w:abstractNumId w:val="7"/>
  </w:num>
  <w:num w:numId="24" w16cid:durableId="160360961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2330"/>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E4317"/>
    <w:rsid w:val="001F3820"/>
    <w:rsid w:val="001F38F0"/>
    <w:rsid w:val="00237430"/>
    <w:rsid w:val="00276A99"/>
    <w:rsid w:val="00286AD9"/>
    <w:rsid w:val="00294B3F"/>
    <w:rsid w:val="002966F3"/>
    <w:rsid w:val="002B4C0B"/>
    <w:rsid w:val="002B69F3"/>
    <w:rsid w:val="002B763A"/>
    <w:rsid w:val="002D382A"/>
    <w:rsid w:val="002F1EDD"/>
    <w:rsid w:val="003013F2"/>
    <w:rsid w:val="00301D59"/>
    <w:rsid w:val="0030232A"/>
    <w:rsid w:val="0030694A"/>
    <w:rsid w:val="003069F4"/>
    <w:rsid w:val="00342163"/>
    <w:rsid w:val="00360920"/>
    <w:rsid w:val="00380102"/>
    <w:rsid w:val="00384709"/>
    <w:rsid w:val="00386C35"/>
    <w:rsid w:val="003A3D77"/>
    <w:rsid w:val="003A7CFA"/>
    <w:rsid w:val="003B5AED"/>
    <w:rsid w:val="003C6B7B"/>
    <w:rsid w:val="003D0613"/>
    <w:rsid w:val="004135BD"/>
    <w:rsid w:val="004302A4"/>
    <w:rsid w:val="004463BA"/>
    <w:rsid w:val="004822D4"/>
    <w:rsid w:val="0049290B"/>
    <w:rsid w:val="004A4451"/>
    <w:rsid w:val="004C197B"/>
    <w:rsid w:val="004D3958"/>
    <w:rsid w:val="004D5255"/>
    <w:rsid w:val="005008DF"/>
    <w:rsid w:val="005045D0"/>
    <w:rsid w:val="0050737A"/>
    <w:rsid w:val="00534C6C"/>
    <w:rsid w:val="005841C0"/>
    <w:rsid w:val="005923C0"/>
    <w:rsid w:val="0059260F"/>
    <w:rsid w:val="005E1113"/>
    <w:rsid w:val="005E5074"/>
    <w:rsid w:val="00612E4F"/>
    <w:rsid w:val="00615D5E"/>
    <w:rsid w:val="00622E99"/>
    <w:rsid w:val="00625E5D"/>
    <w:rsid w:val="006328F7"/>
    <w:rsid w:val="0066370F"/>
    <w:rsid w:val="006A0784"/>
    <w:rsid w:val="006A697B"/>
    <w:rsid w:val="006B4DDE"/>
    <w:rsid w:val="006C798F"/>
    <w:rsid w:val="006D33BF"/>
    <w:rsid w:val="00743968"/>
    <w:rsid w:val="007717F2"/>
    <w:rsid w:val="00785415"/>
    <w:rsid w:val="00791CB9"/>
    <w:rsid w:val="00793130"/>
    <w:rsid w:val="007B3233"/>
    <w:rsid w:val="007B5A42"/>
    <w:rsid w:val="007B674B"/>
    <w:rsid w:val="007C199B"/>
    <w:rsid w:val="007D3073"/>
    <w:rsid w:val="007D51B5"/>
    <w:rsid w:val="007D64B9"/>
    <w:rsid w:val="007D72D4"/>
    <w:rsid w:val="007E0452"/>
    <w:rsid w:val="008070C0"/>
    <w:rsid w:val="00811C12"/>
    <w:rsid w:val="00845373"/>
    <w:rsid w:val="00845778"/>
    <w:rsid w:val="00887E28"/>
    <w:rsid w:val="00895645"/>
    <w:rsid w:val="008A49E1"/>
    <w:rsid w:val="008D5C3A"/>
    <w:rsid w:val="008E6DA2"/>
    <w:rsid w:val="00907B1E"/>
    <w:rsid w:val="00920FAE"/>
    <w:rsid w:val="00921D91"/>
    <w:rsid w:val="00943AFD"/>
    <w:rsid w:val="00963A51"/>
    <w:rsid w:val="00983B6E"/>
    <w:rsid w:val="009936F8"/>
    <w:rsid w:val="009A3772"/>
    <w:rsid w:val="009D17F0"/>
    <w:rsid w:val="00A42796"/>
    <w:rsid w:val="00A5311D"/>
    <w:rsid w:val="00A82FF2"/>
    <w:rsid w:val="00AD3B58"/>
    <w:rsid w:val="00AE6CF4"/>
    <w:rsid w:val="00AF56C6"/>
    <w:rsid w:val="00B01FB7"/>
    <w:rsid w:val="00B032E8"/>
    <w:rsid w:val="00B06CC4"/>
    <w:rsid w:val="00B1531F"/>
    <w:rsid w:val="00B47273"/>
    <w:rsid w:val="00B57F96"/>
    <w:rsid w:val="00B66388"/>
    <w:rsid w:val="00B67892"/>
    <w:rsid w:val="00BA4D33"/>
    <w:rsid w:val="00BA5648"/>
    <w:rsid w:val="00BC2D0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73FEA"/>
    <w:rsid w:val="00D85807"/>
    <w:rsid w:val="00D87349"/>
    <w:rsid w:val="00D91EE9"/>
    <w:rsid w:val="00D96CDC"/>
    <w:rsid w:val="00D97220"/>
    <w:rsid w:val="00E14D47"/>
    <w:rsid w:val="00E1641C"/>
    <w:rsid w:val="00E26708"/>
    <w:rsid w:val="00E34958"/>
    <w:rsid w:val="00E37AB0"/>
    <w:rsid w:val="00E71C39"/>
    <w:rsid w:val="00EA56E6"/>
    <w:rsid w:val="00EC335F"/>
    <w:rsid w:val="00EC48FB"/>
    <w:rsid w:val="00EF232A"/>
    <w:rsid w:val="00EF6204"/>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2"/>
    </o:shapelayout>
  </w:shapeDefaults>
  <w:decimalSymbol w:val="."/>
  <w:listSeparator w:val=","/>
  <w14:docId w14:val="6088978E"/>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6CF4"/>
    <w:pPr>
      <w:ind w:left="720"/>
      <w:contextualSpacing/>
    </w:pPr>
  </w:style>
  <w:style w:type="paragraph" w:customStyle="1" w:styleId="p1">
    <w:name w:val="p1"/>
    <w:basedOn w:val="Normal"/>
    <w:rsid w:val="005923C0"/>
    <w:pPr>
      <w:spacing w:before="100" w:beforeAutospacing="1" w:after="100" w:afterAutospacing="1"/>
    </w:pPr>
  </w:style>
  <w:style w:type="character" w:customStyle="1" w:styleId="s1">
    <w:name w:val="s1"/>
    <w:basedOn w:val="DefaultParagraphFont"/>
    <w:rsid w:val="005923C0"/>
  </w:style>
  <w:style w:type="character" w:styleId="UnresolvedMention">
    <w:name w:val="Unresolved Mention"/>
    <w:basedOn w:val="DefaultParagraphFont"/>
    <w:uiPriority w:val="99"/>
    <w:semiHidden/>
    <w:unhideWhenUsed/>
    <w:rsid w:val="003A7CFA"/>
    <w:rPr>
      <w:color w:val="605E5C"/>
      <w:shd w:val="clear" w:color="auto" w:fill="E1DFDD"/>
    </w:rPr>
  </w:style>
  <w:style w:type="character" w:customStyle="1" w:styleId="HeaderChar">
    <w:name w:val="Header Char"/>
    <w:link w:val="Header"/>
    <w:rsid w:val="00B663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cory.phillips@ercot.com" TargetMode="External"/><Relationship Id="rId2" Type="http://schemas.openxmlformats.org/officeDocument/2006/relationships/numbering" Target="numbering.xml"/><Relationship Id="rId16" Type="http://schemas.openxmlformats.org/officeDocument/2006/relationships/hyperlink" Target="mailto:Chrismatos@google.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van.neel@lancium.com" TargetMode="External"/><Relationship Id="rId23"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1315</Words>
  <Characters>7639</Characters>
  <Application>Microsoft Office Word</Application>
  <DocSecurity>4</DocSecurity>
  <Lines>208</Lines>
  <Paragraphs>89</Paragraphs>
  <ScaleCrop>false</ScaleCrop>
  <HeadingPairs>
    <vt:vector size="2" baseType="variant">
      <vt:variant>
        <vt:lpstr>Title</vt:lpstr>
      </vt:variant>
      <vt:variant>
        <vt:i4>1</vt:i4>
      </vt:variant>
    </vt:vector>
  </HeadingPairs>
  <TitlesOfParts>
    <vt:vector size="1" baseType="lpstr">
      <vt:lpstr>Protocols Workshop</vt:lpstr>
    </vt:vector>
  </TitlesOfParts>
  <Manager/>
  <Company>Hewlett-Packard Company</Company>
  <LinksUpToDate>false</LinksUpToDate>
  <CharactersWithSpaces>8898</CharactersWithSpaces>
  <SharedDoc>false</SharedDoc>
  <HyperlinkBase/>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2</cp:revision>
  <cp:lastPrinted>2013-11-15T22:11:00Z</cp:lastPrinted>
  <dcterms:created xsi:type="dcterms:W3CDTF">2026-02-05T22:48:00Z</dcterms:created>
  <dcterms:modified xsi:type="dcterms:W3CDTF">2026-02-05T22:48:00Z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